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1F3BE" w14:textId="4B6804F8" w:rsidR="00D72ED9" w:rsidRPr="00D641D5" w:rsidRDefault="00D72ED9" w:rsidP="00D641D5">
      <w:pPr>
        <w:tabs>
          <w:tab w:val="left" w:pos="651"/>
        </w:tabs>
        <w:spacing w:after="0"/>
        <w:ind w:left="84"/>
        <w:rPr>
          <w:rFonts w:ascii="David" w:hAnsi="David" w:cs="David"/>
          <w:b/>
          <w:bCs/>
          <w:rtl/>
        </w:rPr>
      </w:pPr>
      <w:r w:rsidRPr="00D72ED9">
        <w:rPr>
          <w:rFonts w:ascii="David" w:hAnsi="David" w:cs="David"/>
          <w:b/>
          <w:bCs/>
          <w:rtl/>
        </w:rPr>
        <w:t>בבית הדין האזורי לעבודה בירושלים</w:t>
      </w:r>
      <w:r w:rsidRPr="00D72ED9">
        <w:rPr>
          <w:rFonts w:ascii="David" w:hAnsi="David" w:cs="David"/>
          <w:b/>
          <w:bCs/>
          <w:rtl/>
        </w:rPr>
        <w:tab/>
        <w:t xml:space="preserve">                                </w:t>
      </w:r>
      <w:r w:rsidRPr="00D72ED9">
        <w:rPr>
          <w:rFonts w:ascii="David" w:hAnsi="David" w:cs="David"/>
          <w:b/>
          <w:bCs/>
          <w:rtl/>
        </w:rPr>
        <w:tab/>
        <w:t xml:space="preserve">            </w:t>
      </w:r>
      <w:r w:rsidRPr="00D72ED9">
        <w:rPr>
          <w:rFonts w:ascii="David" w:hAnsi="David" w:cs="David"/>
          <w:b/>
          <w:bCs/>
          <w:rtl/>
        </w:rPr>
        <w:tab/>
        <w:t>סע</w:t>
      </w:r>
      <w:r>
        <w:rPr>
          <w:rFonts w:ascii="David" w:hAnsi="David" w:cs="David" w:hint="cs"/>
          <w:b/>
          <w:bCs/>
          <w:rtl/>
        </w:rPr>
        <w:t>"ש</w:t>
      </w:r>
      <w:r w:rsidRPr="00D72ED9">
        <w:rPr>
          <w:rFonts w:ascii="David" w:hAnsi="David" w:cs="David"/>
          <w:b/>
          <w:bCs/>
          <w:rtl/>
        </w:rPr>
        <w:t xml:space="preserve"> </w:t>
      </w:r>
      <w:r>
        <w:rPr>
          <w:rFonts w:ascii="David" w:hAnsi="David" w:cs="David" w:hint="cs"/>
          <w:b/>
          <w:bCs/>
          <w:rtl/>
        </w:rPr>
        <w:t>6928-10-1</w:t>
      </w:r>
      <w:r w:rsidRPr="00D72ED9">
        <w:rPr>
          <w:rFonts w:ascii="David" w:hAnsi="David" w:cs="David"/>
          <w:b/>
          <w:bCs/>
          <w:sz w:val="26"/>
          <w:szCs w:val="26"/>
          <w:rtl/>
        </w:rPr>
        <w:tab/>
      </w:r>
    </w:p>
    <w:p w14:paraId="6350B968" w14:textId="77777777" w:rsidR="00D72ED9" w:rsidRPr="00D72ED9" w:rsidRDefault="00D72ED9" w:rsidP="00D641D5">
      <w:pPr>
        <w:spacing w:after="0"/>
        <w:ind w:left="-58"/>
        <w:jc w:val="center"/>
        <w:rPr>
          <w:rFonts w:ascii="David" w:hAnsi="David" w:cs="David"/>
          <w:sz w:val="28"/>
          <w:szCs w:val="28"/>
          <w:rtl/>
        </w:rPr>
      </w:pPr>
      <w:r w:rsidRPr="00D72ED9">
        <w:rPr>
          <w:rFonts w:ascii="David" w:hAnsi="David" w:cs="David"/>
          <w:b/>
          <w:bCs/>
          <w:sz w:val="28"/>
          <w:szCs w:val="28"/>
          <w:u w:val="single"/>
          <w:rtl/>
        </w:rPr>
        <w:t>כתב תביעה</w:t>
      </w:r>
    </w:p>
    <w:p w14:paraId="2AE5AE83" w14:textId="1B3E87E6" w:rsidR="00D72ED9" w:rsidRPr="009B5E2F" w:rsidRDefault="00D72ED9" w:rsidP="00D641D5">
      <w:pPr>
        <w:spacing w:after="0"/>
        <w:ind w:firstLine="360"/>
        <w:rPr>
          <w:rFonts w:ascii="David" w:hAnsi="David" w:cs="David"/>
          <w:b/>
          <w:bCs/>
          <w:sz w:val="24"/>
          <w:szCs w:val="24"/>
          <w:rtl/>
        </w:rPr>
      </w:pPr>
      <w:r w:rsidRPr="009B5E2F">
        <w:rPr>
          <w:rFonts w:ascii="David" w:hAnsi="David" w:cs="David" w:hint="cs"/>
          <w:b/>
          <w:bCs/>
          <w:sz w:val="24"/>
          <w:szCs w:val="24"/>
          <w:rtl/>
        </w:rPr>
        <w:t>שמעון הכסטר</w:t>
      </w:r>
      <w:r w:rsidRPr="009B5E2F">
        <w:rPr>
          <w:rFonts w:ascii="David" w:hAnsi="David" w:cs="David"/>
          <w:b/>
          <w:bCs/>
          <w:sz w:val="24"/>
          <w:szCs w:val="24"/>
          <w:rtl/>
        </w:rPr>
        <w:t xml:space="preserve">, ת.ז. </w:t>
      </w:r>
    </w:p>
    <w:p w14:paraId="4864A85D"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ע"י ב"כ עו"ד יעקב חסדאי</w:t>
      </w:r>
    </w:p>
    <w:p w14:paraId="589BCA48"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מרח' המלך ג'ורג' 41,</w:t>
      </w:r>
    </w:p>
    <w:p w14:paraId="6BAC0578"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ת.ד. 7655 ירושלים 9107601</w:t>
      </w:r>
    </w:p>
    <w:p w14:paraId="415ABA37" w14:textId="77777777"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טל': 02-6233153  פקס: 02-6244924</w:t>
      </w:r>
    </w:p>
    <w:p w14:paraId="50A69FEE" w14:textId="0DE71C4C" w:rsidR="00D72ED9" w:rsidRPr="00D72ED9" w:rsidRDefault="00D72ED9" w:rsidP="00D641D5">
      <w:pPr>
        <w:spacing w:after="0"/>
        <w:ind w:firstLine="360"/>
        <w:rPr>
          <w:rFonts w:ascii="David" w:hAnsi="David" w:cs="David"/>
          <w:rtl/>
        </w:rPr>
      </w:pPr>
      <w:r w:rsidRPr="009B5E2F">
        <w:rPr>
          <w:rFonts w:ascii="David" w:hAnsi="David" w:cs="David"/>
          <w:sz w:val="24"/>
          <w:szCs w:val="24"/>
          <w:rtl/>
        </w:rPr>
        <w:t xml:space="preserve">דוא"ל: </w:t>
      </w:r>
      <w:hyperlink r:id="rId8" w:history="1">
        <w:r w:rsidRPr="009B5E2F">
          <w:rPr>
            <w:rStyle w:val="Hyperlink"/>
            <w:rFonts w:ascii="David" w:hAnsi="David" w:cs="David"/>
            <w:sz w:val="24"/>
            <w:szCs w:val="24"/>
          </w:rPr>
          <w:t>chisdai@gmail.com</w:t>
        </w:r>
      </w:hyperlink>
      <w:r w:rsidRPr="009B5E2F">
        <w:rPr>
          <w:rFonts w:ascii="David" w:hAnsi="David" w:cs="David"/>
          <w:sz w:val="24"/>
          <w:szCs w:val="24"/>
          <w:rtl/>
        </w:rPr>
        <w:tab/>
      </w:r>
      <w:r w:rsidRPr="009B5E2F">
        <w:rPr>
          <w:rFonts w:ascii="David" w:hAnsi="David" w:cs="David"/>
          <w:sz w:val="24"/>
          <w:szCs w:val="24"/>
          <w:rtl/>
        </w:rPr>
        <w:tab/>
      </w:r>
      <w:r w:rsidRPr="00D72ED9">
        <w:rPr>
          <w:rFonts w:ascii="David" w:hAnsi="David" w:cs="David"/>
          <w:rtl/>
        </w:rPr>
        <w:tab/>
      </w:r>
      <w:r w:rsidRPr="00D72ED9">
        <w:rPr>
          <w:rFonts w:ascii="David" w:hAnsi="David" w:cs="David"/>
          <w:rtl/>
        </w:rPr>
        <w:tab/>
      </w:r>
      <w:r w:rsidRPr="007074DC">
        <w:rPr>
          <w:rFonts w:ascii="David" w:hAnsi="David" w:cs="David"/>
          <w:b/>
          <w:bCs/>
          <w:sz w:val="24"/>
          <w:szCs w:val="24"/>
          <w:u w:val="single"/>
          <w:rtl/>
        </w:rPr>
        <w:t>התובע</w:t>
      </w:r>
    </w:p>
    <w:p w14:paraId="23524009" w14:textId="77777777" w:rsidR="00D72ED9" w:rsidRPr="009B5E2F" w:rsidRDefault="00D72ED9" w:rsidP="00D641D5">
      <w:pPr>
        <w:spacing w:after="0"/>
        <w:ind w:firstLine="360"/>
        <w:rPr>
          <w:rFonts w:ascii="David" w:hAnsi="David" w:cs="David"/>
          <w:sz w:val="24"/>
          <w:szCs w:val="24"/>
          <w:rtl/>
        </w:rPr>
      </w:pPr>
    </w:p>
    <w:p w14:paraId="256F5331" w14:textId="77777777" w:rsidR="00D72ED9" w:rsidRPr="009B5E2F" w:rsidRDefault="00D72ED9" w:rsidP="00D641D5">
      <w:pPr>
        <w:spacing w:after="0"/>
        <w:ind w:firstLine="360"/>
        <w:rPr>
          <w:rFonts w:ascii="David" w:hAnsi="David" w:cs="David"/>
          <w:b/>
          <w:bCs/>
          <w:sz w:val="24"/>
          <w:szCs w:val="24"/>
          <w:rtl/>
        </w:rPr>
      </w:pPr>
      <w:r w:rsidRPr="009B5E2F">
        <w:rPr>
          <w:rFonts w:ascii="David" w:hAnsi="David" w:cs="David"/>
          <w:b/>
          <w:bCs/>
          <w:sz w:val="24"/>
          <w:szCs w:val="24"/>
          <w:rtl/>
        </w:rPr>
        <w:t>- נ ג ד -</w:t>
      </w:r>
    </w:p>
    <w:p w14:paraId="3AD741F0" w14:textId="77777777" w:rsidR="00D72ED9" w:rsidRPr="009B5E2F" w:rsidRDefault="00D72ED9" w:rsidP="00D641D5">
      <w:pPr>
        <w:spacing w:after="0"/>
        <w:ind w:firstLine="360"/>
        <w:rPr>
          <w:rFonts w:ascii="David" w:hAnsi="David" w:cs="David"/>
          <w:b/>
          <w:bCs/>
          <w:sz w:val="24"/>
          <w:szCs w:val="24"/>
          <w:rtl/>
        </w:rPr>
      </w:pPr>
    </w:p>
    <w:p w14:paraId="6F09646F" w14:textId="29A23525" w:rsidR="00D72ED9" w:rsidRPr="009B5E2F" w:rsidRDefault="00D72ED9" w:rsidP="00D641D5">
      <w:pPr>
        <w:spacing w:after="0"/>
        <w:ind w:firstLine="360"/>
        <w:rPr>
          <w:rFonts w:ascii="David" w:hAnsi="David" w:cs="David"/>
          <w:sz w:val="24"/>
          <w:szCs w:val="24"/>
          <w:rtl/>
        </w:rPr>
      </w:pPr>
      <w:r w:rsidRPr="009B5E2F">
        <w:rPr>
          <w:rFonts w:ascii="David" w:hAnsi="David" w:cs="David" w:hint="cs"/>
          <w:b/>
          <w:bCs/>
          <w:sz w:val="24"/>
          <w:szCs w:val="24"/>
          <w:rtl/>
        </w:rPr>
        <w:t>מדינת ישראל</w:t>
      </w:r>
    </w:p>
    <w:p w14:paraId="117B2985" w14:textId="54EB4408" w:rsidR="00D72ED9" w:rsidRPr="009B5E2F" w:rsidRDefault="00D72ED9" w:rsidP="00D641D5">
      <w:pPr>
        <w:spacing w:after="0"/>
        <w:ind w:firstLine="360"/>
        <w:rPr>
          <w:rFonts w:ascii="David" w:hAnsi="David" w:cs="David"/>
          <w:sz w:val="24"/>
          <w:szCs w:val="24"/>
          <w:rtl/>
        </w:rPr>
      </w:pPr>
      <w:r w:rsidRPr="009B5E2F">
        <w:rPr>
          <w:rFonts w:ascii="David" w:hAnsi="David" w:cs="David"/>
          <w:sz w:val="24"/>
          <w:szCs w:val="24"/>
          <w:rtl/>
        </w:rPr>
        <w:t xml:space="preserve">ע"י </w:t>
      </w:r>
      <w:r w:rsidRPr="009B5E2F">
        <w:rPr>
          <w:rFonts w:ascii="David" w:hAnsi="David" w:cs="David" w:hint="cs"/>
          <w:sz w:val="24"/>
          <w:szCs w:val="24"/>
          <w:rtl/>
        </w:rPr>
        <w:t>פרקליטות המדינה</w:t>
      </w:r>
    </w:p>
    <w:p w14:paraId="6DA911E5" w14:textId="35994AA8" w:rsidR="00D72ED9" w:rsidRPr="009B5E2F" w:rsidRDefault="00D72ED9" w:rsidP="00D641D5">
      <w:pPr>
        <w:shd w:val="clear" w:color="auto" w:fill="FFFFFF"/>
        <w:spacing w:after="0"/>
        <w:ind w:firstLine="360"/>
        <w:rPr>
          <w:rFonts w:ascii="David" w:hAnsi="David" w:cs="David"/>
          <w:sz w:val="24"/>
          <w:szCs w:val="24"/>
          <w:rtl/>
        </w:rPr>
      </w:pPr>
      <w:r w:rsidRPr="009B5E2F">
        <w:rPr>
          <w:rFonts w:ascii="David" w:hAnsi="David" w:cs="David"/>
          <w:color w:val="222222"/>
          <w:sz w:val="24"/>
          <w:szCs w:val="24"/>
          <w:rtl/>
        </w:rPr>
        <w:t xml:space="preserve">טל: </w:t>
      </w:r>
      <w:r w:rsidRPr="009B5E2F">
        <w:rPr>
          <w:rFonts w:ascii="David" w:hAnsi="David" w:cs="David" w:hint="cs"/>
          <w:color w:val="222222"/>
          <w:sz w:val="24"/>
          <w:szCs w:val="24"/>
          <w:rtl/>
        </w:rPr>
        <w:t xml:space="preserve">.......... </w:t>
      </w:r>
      <w:r w:rsidRPr="009B5E2F">
        <w:rPr>
          <w:rFonts w:ascii="David" w:hAnsi="David" w:cs="David"/>
          <w:color w:val="222222"/>
          <w:sz w:val="24"/>
          <w:szCs w:val="24"/>
          <w:rtl/>
        </w:rPr>
        <w:t>פקס:</w:t>
      </w:r>
      <w:r w:rsidRPr="009B5E2F">
        <w:rPr>
          <w:rFonts w:ascii="David" w:hAnsi="David" w:cs="David"/>
          <w:color w:val="222222"/>
          <w:sz w:val="24"/>
          <w:szCs w:val="24"/>
        </w:rPr>
        <w:t> </w:t>
      </w:r>
      <w:r w:rsidRPr="009B5E2F">
        <w:rPr>
          <w:rFonts w:ascii="David" w:hAnsi="David" w:cs="David"/>
          <w:sz w:val="24"/>
          <w:szCs w:val="24"/>
          <w:rtl/>
        </w:rPr>
        <w:tab/>
      </w:r>
      <w:r w:rsidRPr="009B5E2F">
        <w:rPr>
          <w:rFonts w:ascii="David" w:hAnsi="David" w:cs="David"/>
          <w:sz w:val="24"/>
          <w:szCs w:val="24"/>
          <w:rtl/>
        </w:rPr>
        <w:tab/>
      </w:r>
      <w:r w:rsidRPr="009B5E2F">
        <w:rPr>
          <w:rFonts w:ascii="David" w:hAnsi="David" w:cs="David"/>
          <w:sz w:val="24"/>
          <w:szCs w:val="24"/>
          <w:rtl/>
        </w:rPr>
        <w:tab/>
      </w:r>
      <w:r w:rsidRPr="009B5E2F">
        <w:rPr>
          <w:rFonts w:ascii="David" w:hAnsi="David" w:cs="David"/>
          <w:sz w:val="24"/>
          <w:szCs w:val="24"/>
          <w:rtl/>
        </w:rPr>
        <w:tab/>
      </w:r>
      <w:r w:rsidR="007074DC">
        <w:rPr>
          <w:rFonts w:ascii="David" w:hAnsi="David" w:cs="David"/>
          <w:sz w:val="24"/>
          <w:szCs w:val="24"/>
          <w:rtl/>
        </w:rPr>
        <w:tab/>
      </w:r>
      <w:r w:rsidRPr="009B5E2F">
        <w:rPr>
          <w:rFonts w:ascii="David" w:hAnsi="David" w:cs="David"/>
          <w:sz w:val="24"/>
          <w:szCs w:val="24"/>
          <w:rtl/>
        </w:rPr>
        <w:tab/>
      </w:r>
      <w:r w:rsidR="007074DC">
        <w:rPr>
          <w:rFonts w:ascii="David" w:hAnsi="David" w:cs="David" w:hint="cs"/>
          <w:b/>
          <w:bCs/>
          <w:sz w:val="24"/>
          <w:szCs w:val="24"/>
          <w:u w:val="single"/>
          <w:rtl/>
        </w:rPr>
        <w:t>הנתבעת</w:t>
      </w:r>
    </w:p>
    <w:p w14:paraId="0A206CB7" w14:textId="77777777" w:rsidR="00D72ED9" w:rsidRPr="009B5E2F" w:rsidRDefault="00D72ED9" w:rsidP="00D72ED9">
      <w:pPr>
        <w:spacing w:after="0"/>
        <w:rPr>
          <w:rFonts w:ascii="David" w:hAnsi="David" w:cs="David"/>
          <w:b/>
          <w:bCs/>
          <w:sz w:val="24"/>
          <w:szCs w:val="24"/>
          <w:rtl/>
        </w:rPr>
      </w:pPr>
    </w:p>
    <w:p w14:paraId="18F758F6" w14:textId="77777777" w:rsidR="00D72ED9" w:rsidRPr="009B5E2F" w:rsidRDefault="00D72ED9" w:rsidP="00D72ED9">
      <w:pPr>
        <w:spacing w:after="0" w:line="360" w:lineRule="auto"/>
        <w:ind w:left="-199"/>
        <w:rPr>
          <w:rFonts w:ascii="David" w:hAnsi="David" w:cs="David"/>
          <w:b/>
          <w:bCs/>
          <w:sz w:val="24"/>
          <w:szCs w:val="24"/>
          <w:u w:val="single"/>
          <w:rtl/>
        </w:rPr>
      </w:pPr>
      <w:r w:rsidRPr="009B5E2F">
        <w:rPr>
          <w:rFonts w:ascii="David" w:hAnsi="David" w:cs="David"/>
          <w:b/>
          <w:bCs/>
          <w:sz w:val="24"/>
          <w:szCs w:val="24"/>
          <w:u w:val="single"/>
          <w:rtl/>
        </w:rPr>
        <w:t>חלק ראשון</w:t>
      </w:r>
    </w:p>
    <w:p w14:paraId="641C9CD9" w14:textId="77777777" w:rsidR="00D72ED9" w:rsidRPr="009B5E2F" w:rsidRDefault="00D72ED9" w:rsidP="00D72ED9">
      <w:pPr>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מהות התביעה</w:t>
      </w:r>
    </w:p>
    <w:p w14:paraId="72F704B3" w14:textId="49B427C6" w:rsidR="00D72ED9" w:rsidRPr="009B5E2F" w:rsidRDefault="00D72ED9" w:rsidP="00D72ED9">
      <w:pPr>
        <w:spacing w:after="0" w:line="360" w:lineRule="auto"/>
        <w:ind w:firstLine="84"/>
        <w:jc w:val="both"/>
        <w:rPr>
          <w:rFonts w:ascii="David" w:hAnsi="David" w:cs="David"/>
          <w:sz w:val="24"/>
          <w:szCs w:val="24"/>
        </w:rPr>
      </w:pPr>
      <w:r w:rsidRPr="009B5E2F">
        <w:rPr>
          <w:rFonts w:ascii="David" w:hAnsi="David" w:cs="David" w:hint="cs"/>
          <w:sz w:val="24"/>
          <w:szCs w:val="24"/>
          <w:rtl/>
        </w:rPr>
        <w:t xml:space="preserve">תביעה </w:t>
      </w:r>
      <w:r w:rsidR="00623714">
        <w:rPr>
          <w:rFonts w:ascii="David" w:hAnsi="David" w:cs="David" w:hint="cs"/>
          <w:sz w:val="24"/>
          <w:szCs w:val="24"/>
          <w:rtl/>
        </w:rPr>
        <w:t xml:space="preserve">לסעד הצהרתי בעניין </w:t>
      </w:r>
      <w:r w:rsidRPr="009B5E2F">
        <w:rPr>
          <w:rFonts w:ascii="David" w:hAnsi="David" w:cs="David" w:hint="cs"/>
          <w:sz w:val="24"/>
          <w:szCs w:val="24"/>
          <w:rtl/>
        </w:rPr>
        <w:t>תיקון חישוב זכויות גימלה</w:t>
      </w:r>
      <w:r w:rsidR="0052464F">
        <w:rPr>
          <w:rFonts w:ascii="David" w:hAnsi="David" w:cs="David" w:hint="cs"/>
          <w:sz w:val="24"/>
          <w:szCs w:val="24"/>
          <w:rtl/>
        </w:rPr>
        <w:t>,</w:t>
      </w:r>
      <w:r w:rsidRPr="009B5E2F">
        <w:rPr>
          <w:rFonts w:ascii="David" w:hAnsi="David" w:cs="David" w:hint="cs"/>
          <w:sz w:val="24"/>
          <w:szCs w:val="24"/>
          <w:rtl/>
        </w:rPr>
        <w:t xml:space="preserve"> לתשלום הפרשים ולתשלום פיצויים.</w:t>
      </w:r>
    </w:p>
    <w:p w14:paraId="55DBE746" w14:textId="717C5EB5" w:rsidR="00D72ED9" w:rsidRPr="009B5E2F" w:rsidRDefault="00D72ED9" w:rsidP="00826525">
      <w:pPr>
        <w:pStyle w:val="a3"/>
        <w:numPr>
          <w:ilvl w:val="0"/>
          <w:numId w:val="13"/>
        </w:numPr>
        <w:spacing w:after="0" w:line="360" w:lineRule="auto"/>
        <w:rPr>
          <w:rFonts w:ascii="David" w:hAnsi="David" w:cs="David"/>
          <w:b/>
          <w:bCs/>
          <w:sz w:val="24"/>
          <w:szCs w:val="24"/>
          <w:rtl/>
        </w:rPr>
        <w:pPrChange w:id="0" w:author="שמעון" w:date="2022-05-24T09:21:00Z">
          <w:pPr>
            <w:pStyle w:val="a3"/>
            <w:spacing w:after="0" w:line="360" w:lineRule="auto"/>
            <w:ind w:left="84"/>
          </w:pPr>
        </w:pPrChange>
      </w:pPr>
      <w:r w:rsidRPr="009B5E2F">
        <w:rPr>
          <w:rFonts w:ascii="David" w:hAnsi="David" w:cs="David"/>
          <w:b/>
          <w:bCs/>
          <w:sz w:val="24"/>
          <w:szCs w:val="24"/>
          <w:u w:val="single"/>
          <w:rtl/>
        </w:rPr>
        <w:t>שווי נושא התובענה</w:t>
      </w:r>
      <w:r w:rsidRPr="009B5E2F">
        <w:rPr>
          <w:rFonts w:ascii="David" w:hAnsi="David" w:cs="David"/>
          <w:b/>
          <w:bCs/>
          <w:sz w:val="24"/>
          <w:szCs w:val="24"/>
          <w:rtl/>
        </w:rPr>
        <w:t xml:space="preserve"> – </w:t>
      </w:r>
      <w:r w:rsidR="00CB3C5A" w:rsidRPr="009B5E2F">
        <w:rPr>
          <w:rFonts w:ascii="David" w:hAnsi="David" w:cs="David" w:hint="cs"/>
          <w:b/>
          <w:bCs/>
          <w:sz w:val="24"/>
          <w:szCs w:val="24"/>
          <w:rtl/>
        </w:rPr>
        <w:t xml:space="preserve">...... </w:t>
      </w:r>
      <w:r w:rsidRPr="009B5E2F">
        <w:rPr>
          <w:rFonts w:ascii="David" w:hAnsi="David" w:cs="David"/>
          <w:b/>
          <w:bCs/>
          <w:sz w:val="24"/>
          <w:szCs w:val="24"/>
          <w:rtl/>
        </w:rPr>
        <w:t xml:space="preserve">₪ </w:t>
      </w:r>
    </w:p>
    <w:p w14:paraId="70444DF4" w14:textId="3B14568B" w:rsidR="00D72ED9" w:rsidRPr="009B5E2F" w:rsidRDefault="00D72ED9" w:rsidP="00D72ED9">
      <w:pPr>
        <w:pStyle w:val="a3"/>
        <w:spacing w:after="0" w:line="360" w:lineRule="auto"/>
        <w:ind w:left="84"/>
        <w:rPr>
          <w:rFonts w:ascii="David" w:hAnsi="David" w:cs="David"/>
          <w:sz w:val="24"/>
          <w:szCs w:val="24"/>
          <w:rtl/>
        </w:rPr>
      </w:pPr>
      <w:r w:rsidRPr="009B5E2F">
        <w:rPr>
          <w:rFonts w:ascii="David" w:hAnsi="David" w:cs="David"/>
          <w:b/>
          <w:bCs/>
          <w:sz w:val="24"/>
          <w:szCs w:val="24"/>
          <w:u w:val="single"/>
          <w:rtl/>
        </w:rPr>
        <w:t>סכום אגרת בית הדין</w:t>
      </w:r>
      <w:r w:rsidRPr="009B5E2F">
        <w:rPr>
          <w:rFonts w:ascii="David" w:hAnsi="David" w:cs="David"/>
          <w:sz w:val="24"/>
          <w:szCs w:val="24"/>
          <w:rtl/>
        </w:rPr>
        <w:t xml:space="preserve"> –על פי תקנה 1 – 1% מסכום התביעה, סה"כ </w:t>
      </w:r>
      <w:r w:rsidR="00CB3C5A" w:rsidRPr="009B5E2F">
        <w:rPr>
          <w:rFonts w:ascii="David" w:hAnsi="David" w:cs="David" w:hint="cs"/>
          <w:sz w:val="24"/>
          <w:szCs w:val="24"/>
          <w:rtl/>
        </w:rPr>
        <w:t xml:space="preserve">....... </w:t>
      </w:r>
      <w:r w:rsidRPr="009B5E2F">
        <w:rPr>
          <w:rFonts w:ascii="David" w:hAnsi="David" w:cs="David"/>
          <w:sz w:val="24"/>
          <w:szCs w:val="24"/>
          <w:rtl/>
        </w:rPr>
        <w:t xml:space="preserve">₪. </w:t>
      </w:r>
    </w:p>
    <w:p w14:paraId="076F8E91" w14:textId="12277C14" w:rsidR="00D72ED9" w:rsidRPr="009B5E2F" w:rsidRDefault="00D72ED9" w:rsidP="00CB3C5A">
      <w:pPr>
        <w:pStyle w:val="a3"/>
        <w:spacing w:after="0" w:line="360" w:lineRule="auto"/>
        <w:ind w:left="84"/>
        <w:rPr>
          <w:rFonts w:ascii="David" w:hAnsi="David" w:cs="David"/>
          <w:sz w:val="24"/>
          <w:szCs w:val="24"/>
          <w:rtl/>
        </w:rPr>
      </w:pPr>
      <w:r w:rsidRPr="009B5E2F">
        <w:rPr>
          <w:rFonts w:ascii="David" w:hAnsi="David" w:cs="David"/>
          <w:b/>
          <w:bCs/>
          <w:sz w:val="24"/>
          <w:szCs w:val="24"/>
          <w:u w:val="single"/>
          <w:rtl/>
        </w:rPr>
        <w:t>הליך בעניין קשור</w:t>
      </w:r>
      <w:r w:rsidRPr="009B5E2F">
        <w:rPr>
          <w:rFonts w:ascii="David" w:hAnsi="David" w:cs="David"/>
          <w:sz w:val="24"/>
          <w:szCs w:val="24"/>
          <w:rtl/>
        </w:rPr>
        <w:t xml:space="preserve">: </w:t>
      </w:r>
      <w:r w:rsidR="00202AA5">
        <w:rPr>
          <w:rFonts w:ascii="David" w:hAnsi="David" w:cs="David" w:hint="cs"/>
          <w:sz w:val="24"/>
          <w:szCs w:val="24"/>
          <w:rtl/>
        </w:rPr>
        <w:t>ע"ע 2514-07-20 הכסטר נ. מדינת ישראל</w:t>
      </w:r>
    </w:p>
    <w:p w14:paraId="5DBD0D24" w14:textId="77777777" w:rsidR="00D72ED9" w:rsidRPr="009B5E2F" w:rsidRDefault="00D72ED9" w:rsidP="00D72ED9">
      <w:pPr>
        <w:pStyle w:val="a3"/>
        <w:spacing w:after="0" w:line="360" w:lineRule="auto"/>
        <w:ind w:left="84"/>
        <w:rPr>
          <w:rFonts w:ascii="David" w:hAnsi="David" w:cs="David"/>
          <w:b/>
          <w:bCs/>
          <w:sz w:val="24"/>
          <w:szCs w:val="24"/>
          <w:u w:val="single"/>
          <w:rtl/>
        </w:rPr>
      </w:pPr>
    </w:p>
    <w:p w14:paraId="38AE0E52" w14:textId="77777777" w:rsidR="00D72ED9" w:rsidRPr="009B5E2F" w:rsidRDefault="00D72ED9" w:rsidP="00D72ED9">
      <w:pPr>
        <w:pStyle w:val="a3"/>
        <w:spacing w:after="0" w:line="360" w:lineRule="auto"/>
        <w:ind w:left="-199"/>
        <w:rPr>
          <w:rFonts w:ascii="David" w:hAnsi="David" w:cs="David"/>
          <w:b/>
          <w:bCs/>
          <w:sz w:val="24"/>
          <w:szCs w:val="24"/>
          <w:u w:val="single"/>
          <w:rtl/>
        </w:rPr>
      </w:pPr>
      <w:r w:rsidRPr="009B5E2F">
        <w:rPr>
          <w:rFonts w:ascii="David" w:hAnsi="David" w:cs="David"/>
          <w:b/>
          <w:bCs/>
          <w:sz w:val="24"/>
          <w:szCs w:val="24"/>
          <w:u w:val="single"/>
          <w:rtl/>
        </w:rPr>
        <w:t>חלק שני</w:t>
      </w:r>
    </w:p>
    <w:p w14:paraId="08683D61" w14:textId="77777777" w:rsidR="00D72ED9" w:rsidRPr="009B5E2F" w:rsidRDefault="00D72ED9" w:rsidP="00D72ED9">
      <w:pPr>
        <w:pStyle w:val="a3"/>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הצדדים להליך</w:t>
      </w:r>
    </w:p>
    <w:p w14:paraId="220760B2" w14:textId="168D458A" w:rsidR="00D72ED9" w:rsidRPr="009B5E2F" w:rsidRDefault="00CB3C5A" w:rsidP="00D72ED9">
      <w:pPr>
        <w:pStyle w:val="a3"/>
        <w:numPr>
          <w:ilvl w:val="0"/>
          <w:numId w:val="4"/>
        </w:numPr>
        <w:spacing w:after="0" w:line="360" w:lineRule="auto"/>
        <w:jc w:val="both"/>
        <w:rPr>
          <w:rFonts w:ascii="David" w:hAnsi="David" w:cs="David"/>
          <w:sz w:val="24"/>
          <w:szCs w:val="24"/>
          <w:rtl/>
        </w:rPr>
      </w:pPr>
      <w:r w:rsidRPr="009B5E2F">
        <w:rPr>
          <w:rFonts w:ascii="David" w:hAnsi="David" w:cs="David" w:hint="cs"/>
          <w:sz w:val="24"/>
          <w:szCs w:val="24"/>
          <w:rtl/>
        </w:rPr>
        <w:t>התובע הוא גימלאי של שירות המדינה שפרש לאחר</w:t>
      </w:r>
      <w:ins w:id="1" w:author="Shimon" w:date="2022-05-18T11:41:00Z">
        <w:r w:rsidR="006A0E17">
          <w:rPr>
            <w:rFonts w:ascii="David" w:hAnsi="David" w:cs="David" w:hint="cs"/>
            <w:sz w:val="24"/>
            <w:szCs w:val="24"/>
          </w:rPr>
          <w:t xml:space="preserve"> </w:t>
        </w:r>
        <w:r w:rsidR="006A0E17">
          <w:rPr>
            <w:rFonts w:ascii="David" w:hAnsi="David" w:cs="David"/>
            <w:sz w:val="24"/>
            <w:szCs w:val="24"/>
          </w:rPr>
          <w:t xml:space="preserve"> </w:t>
        </w:r>
        <w:r w:rsidR="006A0E17">
          <w:rPr>
            <w:rFonts w:ascii="David" w:hAnsi="David" w:cs="David" w:hint="cs"/>
            <w:sz w:val="24"/>
            <w:szCs w:val="24"/>
            <w:rtl/>
          </w:rPr>
          <w:t>יותר מ-</w:t>
        </w:r>
      </w:ins>
      <w:r w:rsidRPr="009B5E2F">
        <w:rPr>
          <w:rFonts w:ascii="David" w:hAnsi="David" w:cs="David" w:hint="cs"/>
          <w:sz w:val="24"/>
          <w:szCs w:val="24"/>
          <w:rtl/>
        </w:rPr>
        <w:t xml:space="preserve"> 42 שנות שירות</w:t>
      </w:r>
      <w:ins w:id="2" w:author="Shimon" w:date="2022-05-18T11:41:00Z">
        <w:r w:rsidR="006A0E17">
          <w:rPr>
            <w:rFonts w:ascii="David" w:hAnsi="David" w:cs="David" w:hint="cs"/>
            <w:sz w:val="24"/>
            <w:szCs w:val="24"/>
            <w:rtl/>
          </w:rPr>
          <w:t>,</w:t>
        </w:r>
      </w:ins>
      <w:r w:rsidRPr="009B5E2F">
        <w:rPr>
          <w:rFonts w:ascii="David" w:hAnsi="David" w:cs="David" w:hint="cs"/>
          <w:sz w:val="24"/>
          <w:szCs w:val="24"/>
          <w:rtl/>
        </w:rPr>
        <w:t xml:space="preserve"> </w:t>
      </w:r>
      <w:ins w:id="3" w:author="Shimon" w:date="2022-05-18T11:42:00Z">
        <w:r w:rsidR="006A0E17">
          <w:rPr>
            <w:rFonts w:ascii="David" w:hAnsi="David" w:cs="David" w:hint="cs"/>
            <w:sz w:val="24"/>
            <w:szCs w:val="24"/>
            <w:rtl/>
          </w:rPr>
          <w:t xml:space="preserve">רובם </w:t>
        </w:r>
      </w:ins>
      <w:r w:rsidRPr="009B5E2F">
        <w:rPr>
          <w:rFonts w:ascii="David" w:hAnsi="David" w:cs="David" w:hint="cs"/>
          <w:sz w:val="24"/>
          <w:szCs w:val="24"/>
          <w:rtl/>
        </w:rPr>
        <w:t>בתפקיד חשב בכיר.</w:t>
      </w:r>
    </w:p>
    <w:p w14:paraId="1DD6CDE3" w14:textId="4298414E" w:rsidR="00D72ED9" w:rsidRDefault="00CB3C5A" w:rsidP="00CB3C5A">
      <w:pPr>
        <w:pStyle w:val="a3"/>
        <w:numPr>
          <w:ilvl w:val="0"/>
          <w:numId w:val="4"/>
        </w:numPr>
        <w:spacing w:after="0" w:line="360" w:lineRule="auto"/>
        <w:rPr>
          <w:rFonts w:ascii="David" w:hAnsi="David" w:cs="David"/>
          <w:sz w:val="24"/>
          <w:szCs w:val="24"/>
        </w:rPr>
      </w:pPr>
      <w:r w:rsidRPr="009B5E2F">
        <w:rPr>
          <w:rFonts w:ascii="David" w:hAnsi="David" w:cs="David" w:hint="cs"/>
          <w:sz w:val="24"/>
          <w:szCs w:val="24"/>
          <w:rtl/>
        </w:rPr>
        <w:t>הנתבעת היא מדינת ישראל, ע"י נציבות שירות המדינה</w:t>
      </w:r>
      <w:ins w:id="4" w:author="Shimon" w:date="2022-05-16T13:25:00Z">
        <w:r w:rsidR="00F321B5">
          <w:rPr>
            <w:rFonts w:ascii="David" w:hAnsi="David" w:cs="David" w:hint="cs"/>
            <w:sz w:val="24"/>
            <w:szCs w:val="24"/>
            <w:rtl/>
          </w:rPr>
          <w:t>, משרד האוצר</w:t>
        </w:r>
      </w:ins>
      <w:r w:rsidRPr="009B5E2F">
        <w:rPr>
          <w:rFonts w:ascii="David" w:hAnsi="David" w:cs="David" w:hint="cs"/>
          <w:sz w:val="24"/>
          <w:szCs w:val="24"/>
          <w:rtl/>
        </w:rPr>
        <w:t xml:space="preserve"> והממונה על הגמלאות.</w:t>
      </w:r>
    </w:p>
    <w:p w14:paraId="24C6DB6E" w14:textId="77777777" w:rsidR="00CB3C5A" w:rsidRPr="009B5E2F" w:rsidRDefault="00CB3C5A" w:rsidP="00CB3C5A">
      <w:pPr>
        <w:pStyle w:val="a3"/>
        <w:spacing w:after="0" w:line="360" w:lineRule="auto"/>
        <w:ind w:left="444"/>
        <w:rPr>
          <w:rFonts w:ascii="David" w:hAnsi="David" w:cs="David"/>
          <w:sz w:val="24"/>
          <w:szCs w:val="24"/>
          <w:rtl/>
        </w:rPr>
      </w:pPr>
    </w:p>
    <w:p w14:paraId="54A53297" w14:textId="77777777" w:rsidR="00D72ED9" w:rsidRPr="009B5E2F" w:rsidRDefault="00D72ED9" w:rsidP="00D72ED9">
      <w:pPr>
        <w:pStyle w:val="a3"/>
        <w:spacing w:after="0" w:line="360" w:lineRule="auto"/>
        <w:ind w:left="84"/>
        <w:rPr>
          <w:rFonts w:ascii="David" w:hAnsi="David" w:cs="David"/>
          <w:b/>
          <w:bCs/>
          <w:sz w:val="24"/>
          <w:szCs w:val="24"/>
          <w:u w:val="single"/>
          <w:rtl/>
        </w:rPr>
      </w:pPr>
      <w:r w:rsidRPr="009B5E2F">
        <w:rPr>
          <w:rFonts w:ascii="David" w:hAnsi="David" w:cs="David"/>
          <w:b/>
          <w:bCs/>
          <w:sz w:val="24"/>
          <w:szCs w:val="24"/>
          <w:u w:val="single"/>
          <w:rtl/>
        </w:rPr>
        <w:t>הסעד</w:t>
      </w:r>
    </w:p>
    <w:p w14:paraId="60929C60" w14:textId="41747E3C" w:rsidR="00D72ED9" w:rsidRPr="009B5E2F" w:rsidRDefault="00CB3C5A" w:rsidP="00D72ED9">
      <w:pPr>
        <w:pStyle w:val="a3"/>
        <w:numPr>
          <w:ilvl w:val="0"/>
          <w:numId w:val="4"/>
        </w:numPr>
        <w:spacing w:after="0" w:line="360" w:lineRule="auto"/>
        <w:jc w:val="both"/>
        <w:rPr>
          <w:rFonts w:ascii="David" w:hAnsi="David" w:cs="David"/>
          <w:sz w:val="24"/>
          <w:szCs w:val="24"/>
        </w:rPr>
      </w:pPr>
      <w:r w:rsidRPr="009B5E2F">
        <w:rPr>
          <w:rFonts w:ascii="David" w:hAnsi="David" w:cs="David" w:hint="cs"/>
          <w:sz w:val="24"/>
          <w:szCs w:val="24"/>
          <w:rtl/>
        </w:rPr>
        <w:t>התובע מבקש:</w:t>
      </w:r>
    </w:p>
    <w:p w14:paraId="2D1B8B5B" w14:textId="3595233B" w:rsidR="00CB3C5A" w:rsidRPr="009B5E2F" w:rsidRDefault="00CB3C5A" w:rsidP="00CB3C5A">
      <w:pPr>
        <w:pStyle w:val="a3"/>
        <w:numPr>
          <w:ilvl w:val="0"/>
          <w:numId w:val="5"/>
        </w:numPr>
        <w:spacing w:after="0" w:line="360" w:lineRule="auto"/>
        <w:jc w:val="both"/>
        <w:rPr>
          <w:rFonts w:ascii="David" w:hAnsi="David" w:cs="David"/>
          <w:sz w:val="24"/>
          <w:szCs w:val="24"/>
        </w:rPr>
      </w:pPr>
      <w:r w:rsidRPr="009B5E2F">
        <w:rPr>
          <w:rFonts w:ascii="David" w:hAnsi="David" w:cs="David" w:hint="cs"/>
          <w:sz w:val="24"/>
          <w:szCs w:val="24"/>
          <w:rtl/>
        </w:rPr>
        <w:t>סעד הצהרתי בדבר הדרך לחישוב גימלתו ובדבר חישוב ההפרש המגיע לו.</w:t>
      </w:r>
    </w:p>
    <w:p w14:paraId="357553E5" w14:textId="2A7ABC5B" w:rsidR="00CB3C5A" w:rsidRDefault="00CB3C5A" w:rsidP="00CB3C5A">
      <w:pPr>
        <w:pStyle w:val="a3"/>
        <w:numPr>
          <w:ilvl w:val="0"/>
          <w:numId w:val="5"/>
        </w:numPr>
        <w:spacing w:after="0" w:line="360" w:lineRule="auto"/>
        <w:jc w:val="both"/>
        <w:rPr>
          <w:rFonts w:ascii="David" w:hAnsi="David" w:cs="David"/>
          <w:sz w:val="24"/>
          <w:szCs w:val="24"/>
        </w:rPr>
      </w:pPr>
      <w:r w:rsidRPr="009B5E2F">
        <w:rPr>
          <w:rFonts w:ascii="David" w:hAnsi="David" w:cs="David" w:hint="cs"/>
          <w:sz w:val="24"/>
          <w:szCs w:val="24"/>
          <w:rtl/>
        </w:rPr>
        <w:t>פיצוי כספי על אופן הטיפול בפניות המערער במשך שנים רבות.</w:t>
      </w:r>
    </w:p>
    <w:p w14:paraId="1B6EA79A" w14:textId="77777777" w:rsidR="004F210A" w:rsidRPr="009B5E2F" w:rsidRDefault="004F210A" w:rsidP="004F210A">
      <w:pPr>
        <w:pStyle w:val="a3"/>
        <w:numPr>
          <w:ilvl w:val="0"/>
          <w:numId w:val="5"/>
        </w:numPr>
        <w:spacing w:after="0" w:line="360" w:lineRule="auto"/>
        <w:rPr>
          <w:rFonts w:ascii="David" w:hAnsi="David" w:cs="David"/>
          <w:sz w:val="24"/>
          <w:szCs w:val="24"/>
        </w:rPr>
      </w:pPr>
      <w:r>
        <w:rPr>
          <w:rFonts w:ascii="David" w:hAnsi="David" w:cs="David" w:hint="cs"/>
          <w:sz w:val="24"/>
          <w:szCs w:val="24"/>
          <w:rtl/>
        </w:rPr>
        <w:t>קביעה כי לא חלה התיישנות על תביעה זו.</w:t>
      </w:r>
    </w:p>
    <w:p w14:paraId="2B44BFDB" w14:textId="77777777" w:rsidR="00D72ED9" w:rsidRPr="009B5E2F" w:rsidRDefault="00D72ED9" w:rsidP="00CB3C5A">
      <w:pPr>
        <w:spacing w:after="0" w:line="360" w:lineRule="auto"/>
        <w:rPr>
          <w:rFonts w:ascii="David" w:hAnsi="David" w:cs="David"/>
          <w:b/>
          <w:bCs/>
          <w:sz w:val="24"/>
          <w:szCs w:val="24"/>
          <w:u w:val="single"/>
          <w:rtl/>
        </w:rPr>
      </w:pPr>
    </w:p>
    <w:p w14:paraId="5DA24823" w14:textId="35B63CBC" w:rsidR="00D72ED9" w:rsidRPr="009B5E2F" w:rsidRDefault="00D72ED9" w:rsidP="00CB3C5A">
      <w:pPr>
        <w:spacing w:after="0" w:line="360" w:lineRule="auto"/>
        <w:rPr>
          <w:rFonts w:ascii="David" w:hAnsi="David" w:cs="David"/>
          <w:b/>
          <w:bCs/>
          <w:sz w:val="24"/>
          <w:szCs w:val="24"/>
          <w:u w:val="single"/>
          <w:rtl/>
        </w:rPr>
      </w:pPr>
      <w:r w:rsidRPr="009B5E2F">
        <w:rPr>
          <w:rFonts w:ascii="David" w:hAnsi="David" w:cs="David"/>
          <w:b/>
          <w:bCs/>
          <w:sz w:val="24"/>
          <w:szCs w:val="24"/>
          <w:u w:val="single"/>
          <w:rtl/>
        </w:rPr>
        <w:t>העובדות</w:t>
      </w:r>
    </w:p>
    <w:p w14:paraId="1A23FF21" w14:textId="7E6CD6B8" w:rsidR="001956B3" w:rsidRDefault="005378D5" w:rsidP="0048657D">
      <w:pPr>
        <w:pStyle w:val="a3"/>
        <w:numPr>
          <w:ilvl w:val="0"/>
          <w:numId w:val="4"/>
        </w:numPr>
        <w:spacing w:after="0" w:line="360" w:lineRule="auto"/>
        <w:jc w:val="both"/>
        <w:rPr>
          <w:ins w:id="5" w:author="Shimon" w:date="2022-05-23T23:26:00Z"/>
          <w:rFonts w:ascii="David" w:hAnsi="David" w:cs="David"/>
          <w:sz w:val="24"/>
          <w:szCs w:val="24"/>
        </w:rPr>
      </w:pPr>
      <w:r w:rsidRPr="00CC6D2F">
        <w:rPr>
          <w:rFonts w:ascii="David" w:hAnsi="David" w:cs="David"/>
          <w:sz w:val="24"/>
          <w:szCs w:val="24"/>
          <w:rtl/>
        </w:rPr>
        <w:t>התובע הועסק בשירות המדינה</w:t>
      </w:r>
      <w:ins w:id="6" w:author="Shimon" w:date="2022-05-16T11:16:00Z">
        <w:r w:rsidR="0052464F" w:rsidRPr="00CC6D2F">
          <w:rPr>
            <w:rFonts w:ascii="David" w:hAnsi="David" w:cs="David" w:hint="cs"/>
            <w:sz w:val="24"/>
            <w:szCs w:val="24"/>
            <w:rtl/>
          </w:rPr>
          <w:t xml:space="preserve"> </w:t>
        </w:r>
      </w:ins>
      <w:ins w:id="7" w:author="Shimon" w:date="2022-05-16T11:17:00Z">
        <w:r w:rsidR="0052464F" w:rsidRPr="00CC6D2F">
          <w:rPr>
            <w:rFonts w:ascii="David" w:hAnsi="David" w:cs="David"/>
            <w:sz w:val="24"/>
            <w:szCs w:val="24"/>
            <w:rtl/>
          </w:rPr>
          <w:t xml:space="preserve">8 חודשים </w:t>
        </w:r>
      </w:ins>
      <w:ins w:id="8" w:author="Shimon" w:date="2022-05-16T11:16:00Z">
        <w:r w:rsidR="0052464F" w:rsidRPr="00CC6D2F">
          <w:rPr>
            <w:rFonts w:ascii="David" w:hAnsi="David" w:cs="David" w:hint="eastAsia"/>
            <w:sz w:val="24"/>
            <w:szCs w:val="24"/>
            <w:rtl/>
          </w:rPr>
          <w:t>כעובד</w:t>
        </w:r>
        <w:r w:rsidR="0052464F" w:rsidRPr="00CC6D2F">
          <w:rPr>
            <w:rFonts w:ascii="David" w:hAnsi="David" w:cs="David"/>
            <w:sz w:val="24"/>
            <w:szCs w:val="24"/>
            <w:rtl/>
          </w:rPr>
          <w:t xml:space="preserve"> </w:t>
        </w:r>
        <w:r w:rsidR="0052464F" w:rsidRPr="00CC6D2F">
          <w:rPr>
            <w:rFonts w:ascii="David" w:hAnsi="David" w:cs="David" w:hint="eastAsia"/>
            <w:sz w:val="24"/>
            <w:szCs w:val="24"/>
            <w:rtl/>
          </w:rPr>
          <w:t>ארעי</w:t>
        </w:r>
        <w:r w:rsidR="0052464F" w:rsidRPr="00CC6D2F">
          <w:rPr>
            <w:rFonts w:ascii="David" w:hAnsi="David" w:cs="David"/>
            <w:sz w:val="24"/>
            <w:szCs w:val="24"/>
            <w:rtl/>
          </w:rPr>
          <w:t xml:space="preserve"> </w:t>
        </w:r>
        <w:r w:rsidR="0052464F" w:rsidRPr="00CC6D2F">
          <w:rPr>
            <w:rFonts w:ascii="David" w:hAnsi="David" w:cs="David" w:hint="eastAsia"/>
            <w:sz w:val="24"/>
            <w:szCs w:val="24"/>
            <w:rtl/>
          </w:rPr>
          <w:t>בשנת</w:t>
        </w:r>
        <w:r w:rsidR="0052464F" w:rsidRPr="00CC6D2F">
          <w:rPr>
            <w:rFonts w:ascii="David" w:hAnsi="David" w:cs="David"/>
            <w:sz w:val="24"/>
            <w:szCs w:val="24"/>
            <w:rtl/>
          </w:rPr>
          <w:t xml:space="preserve"> 1964</w:t>
        </w:r>
      </w:ins>
      <w:ins w:id="9" w:author="Shimon" w:date="2022-05-16T14:15:00Z">
        <w:r w:rsidR="0097160A">
          <w:rPr>
            <w:rFonts w:ascii="David" w:hAnsi="David" w:cs="David" w:hint="cs"/>
            <w:sz w:val="24"/>
            <w:szCs w:val="24"/>
            <w:rtl/>
          </w:rPr>
          <w:t xml:space="preserve"> ו</w:t>
        </w:r>
      </w:ins>
      <w:del w:id="10" w:author="Shimon" w:date="2022-05-16T11:17:00Z">
        <w:r w:rsidRPr="00CC6D2F" w:rsidDel="0052464F">
          <w:rPr>
            <w:rFonts w:ascii="David" w:hAnsi="David" w:cs="David"/>
            <w:sz w:val="24"/>
            <w:szCs w:val="24"/>
            <w:rtl/>
          </w:rPr>
          <w:delText xml:space="preserve"> </w:delText>
        </w:r>
      </w:del>
      <w:r w:rsidRPr="00CC6D2F">
        <w:rPr>
          <w:rFonts w:ascii="David" w:hAnsi="David" w:cs="David"/>
          <w:sz w:val="24"/>
          <w:szCs w:val="24"/>
          <w:rtl/>
        </w:rPr>
        <w:t xml:space="preserve">משנת 1970 עד שנת 1990 כעובד קבוע על פי כתב מינוי. </w:t>
      </w:r>
      <w:ins w:id="11" w:author="Shimon" w:date="2022-05-16T11:17:00Z">
        <w:r w:rsidR="0052464F" w:rsidRPr="00CC6D2F">
          <w:rPr>
            <w:rFonts w:ascii="David" w:hAnsi="David" w:cs="David" w:hint="eastAsia"/>
            <w:sz w:val="24"/>
            <w:szCs w:val="24"/>
            <w:rtl/>
          </w:rPr>
          <w:t>ב</w:t>
        </w:r>
      </w:ins>
      <w:del w:id="12" w:author="Shimon" w:date="2022-05-16T11:17:00Z">
        <w:r w:rsidRPr="00CC6D2F" w:rsidDel="0052464F">
          <w:rPr>
            <w:rFonts w:ascii="David" w:hAnsi="David" w:cs="David"/>
            <w:sz w:val="24"/>
            <w:szCs w:val="24"/>
            <w:rtl/>
          </w:rPr>
          <w:delText>ב</w:delText>
        </w:r>
      </w:del>
      <w:r w:rsidRPr="00CC6D2F">
        <w:rPr>
          <w:rFonts w:ascii="David" w:hAnsi="David" w:cs="David"/>
          <w:sz w:val="24"/>
          <w:szCs w:val="24"/>
          <w:rtl/>
        </w:rPr>
        <w:t xml:space="preserve">שנת 1990 </w:t>
      </w:r>
      <w:ins w:id="13" w:author="Shimon" w:date="2022-05-16T11:17:00Z">
        <w:r w:rsidR="0052464F" w:rsidRPr="00CC6D2F">
          <w:rPr>
            <w:rFonts w:ascii="David" w:hAnsi="David" w:cs="David" w:hint="eastAsia"/>
            <w:sz w:val="24"/>
            <w:szCs w:val="24"/>
            <w:rtl/>
          </w:rPr>
          <w:t>הפסיקה</w:t>
        </w:r>
        <w:r w:rsidR="0052464F" w:rsidRPr="00CC6D2F">
          <w:rPr>
            <w:rFonts w:ascii="David" w:hAnsi="David" w:cs="David"/>
            <w:sz w:val="24"/>
            <w:szCs w:val="24"/>
            <w:rtl/>
          </w:rPr>
          <w:t xml:space="preserve"> המדינה </w:t>
        </w:r>
      </w:ins>
      <w:ins w:id="14" w:author="Shimon" w:date="2022-05-16T11:21:00Z">
        <w:r w:rsidR="0052464F" w:rsidRPr="00CC6D2F">
          <w:rPr>
            <w:rFonts w:ascii="David" w:hAnsi="David" w:cs="David" w:hint="eastAsia"/>
            <w:sz w:val="24"/>
            <w:szCs w:val="24"/>
            <w:rtl/>
          </w:rPr>
          <w:t>ביוזמתה</w:t>
        </w:r>
        <w:r w:rsidR="0052464F" w:rsidRPr="00CC6D2F">
          <w:rPr>
            <w:rFonts w:ascii="David" w:hAnsi="David" w:cs="David"/>
            <w:sz w:val="24"/>
            <w:szCs w:val="24"/>
            <w:rtl/>
          </w:rPr>
          <w:t xml:space="preserve"> </w:t>
        </w:r>
      </w:ins>
      <w:ins w:id="15" w:author="Shimon" w:date="2022-05-16T11:17:00Z">
        <w:r w:rsidR="0052464F" w:rsidRPr="00CC6D2F">
          <w:rPr>
            <w:rFonts w:ascii="David" w:hAnsi="David" w:cs="David" w:hint="eastAsia"/>
            <w:sz w:val="24"/>
            <w:szCs w:val="24"/>
            <w:rtl/>
          </w:rPr>
          <w:t>את</w:t>
        </w:r>
        <w:r w:rsidR="0052464F" w:rsidRPr="00CC6D2F">
          <w:rPr>
            <w:rFonts w:ascii="David" w:hAnsi="David" w:cs="David"/>
            <w:sz w:val="24"/>
            <w:szCs w:val="24"/>
            <w:rtl/>
          </w:rPr>
          <w:t xml:space="preserve"> </w:t>
        </w:r>
        <w:r w:rsidR="0052464F" w:rsidRPr="00CC6D2F">
          <w:rPr>
            <w:rFonts w:ascii="David" w:hAnsi="David" w:cs="David" w:hint="eastAsia"/>
            <w:sz w:val="24"/>
            <w:szCs w:val="24"/>
            <w:rtl/>
          </w:rPr>
          <w:t>העסקתו</w:t>
        </w:r>
        <w:r w:rsidR="0052464F" w:rsidRPr="00CC6D2F">
          <w:rPr>
            <w:rFonts w:ascii="David" w:hAnsi="David" w:cs="David"/>
            <w:sz w:val="24"/>
            <w:szCs w:val="24"/>
            <w:rtl/>
          </w:rPr>
          <w:t xml:space="preserve"> </w:t>
        </w:r>
        <w:r w:rsidR="0052464F" w:rsidRPr="00CC6D2F">
          <w:rPr>
            <w:rFonts w:ascii="David" w:hAnsi="David" w:cs="David" w:hint="eastAsia"/>
            <w:sz w:val="24"/>
            <w:szCs w:val="24"/>
            <w:rtl/>
          </w:rPr>
          <w:t>בכתב</w:t>
        </w:r>
        <w:r w:rsidR="0052464F" w:rsidRPr="00CC6D2F">
          <w:rPr>
            <w:rFonts w:ascii="David" w:hAnsi="David" w:cs="David"/>
            <w:sz w:val="24"/>
            <w:szCs w:val="24"/>
            <w:rtl/>
          </w:rPr>
          <w:t xml:space="preserve"> </w:t>
        </w:r>
        <w:r w:rsidR="0052464F" w:rsidRPr="00CC6D2F">
          <w:rPr>
            <w:rFonts w:ascii="David" w:hAnsi="David" w:cs="David" w:hint="eastAsia"/>
            <w:sz w:val="24"/>
            <w:szCs w:val="24"/>
            <w:rtl/>
          </w:rPr>
          <w:t>מינוי</w:t>
        </w:r>
      </w:ins>
      <w:ins w:id="16" w:author="Shimon" w:date="2022-05-18T11:42:00Z">
        <w:r w:rsidR="006A0E17">
          <w:rPr>
            <w:rFonts w:ascii="David" w:hAnsi="David" w:cs="David" w:hint="cs"/>
            <w:sz w:val="24"/>
            <w:szCs w:val="24"/>
            <w:rtl/>
          </w:rPr>
          <w:t xml:space="preserve">, </w:t>
        </w:r>
      </w:ins>
      <w:del w:id="17" w:author="Shimon" w:date="2022-05-16T11:18:00Z">
        <w:r w:rsidRPr="00CC6D2F" w:rsidDel="0052464F">
          <w:rPr>
            <w:rFonts w:ascii="David" w:hAnsi="David" w:cs="David"/>
            <w:sz w:val="24"/>
            <w:szCs w:val="24"/>
            <w:rtl/>
          </w:rPr>
          <w:delText xml:space="preserve">שונה מעמדו </w:delText>
        </w:r>
      </w:del>
      <w:r w:rsidRPr="00CC6D2F">
        <w:rPr>
          <w:rFonts w:ascii="David" w:hAnsi="David" w:cs="David"/>
          <w:sz w:val="24"/>
          <w:szCs w:val="24"/>
          <w:rtl/>
        </w:rPr>
        <w:t>ו</w:t>
      </w:r>
      <w:ins w:id="18" w:author="Shimon" w:date="2022-05-16T12:36:00Z">
        <w:r w:rsidR="00CC6D2F">
          <w:rPr>
            <w:rFonts w:ascii="David" w:hAnsi="David" w:cs="David" w:hint="cs"/>
            <w:sz w:val="24"/>
            <w:szCs w:val="24"/>
            <w:rtl/>
          </w:rPr>
          <w:t xml:space="preserve">החל מ-1.4.1990 </w:t>
        </w:r>
      </w:ins>
      <w:r w:rsidRPr="00CC6D2F">
        <w:rPr>
          <w:rFonts w:ascii="David" w:hAnsi="David" w:cs="David"/>
          <w:sz w:val="24"/>
          <w:szCs w:val="24"/>
          <w:rtl/>
        </w:rPr>
        <w:t>הוא החל לעבוד על פי חוזה אישי (הסכם הבכירים</w:t>
      </w:r>
      <w:r w:rsidR="00F25091" w:rsidRPr="00CC6D2F">
        <w:rPr>
          <w:rFonts w:ascii="David" w:hAnsi="David" w:cs="David"/>
          <w:sz w:val="24"/>
          <w:szCs w:val="24"/>
          <w:rtl/>
        </w:rPr>
        <w:t xml:space="preserve">- </w:t>
      </w:r>
      <w:r w:rsidR="00F25091" w:rsidRPr="00CC6D2F">
        <w:rPr>
          <w:rFonts w:ascii="David" w:hAnsi="David" w:cs="David" w:hint="eastAsia"/>
          <w:b/>
          <w:bCs/>
          <w:sz w:val="24"/>
          <w:szCs w:val="24"/>
          <w:rtl/>
        </w:rPr>
        <w:t>נספח</w:t>
      </w:r>
      <w:r w:rsidR="00F25091" w:rsidRPr="00CC6D2F">
        <w:rPr>
          <w:rFonts w:ascii="David" w:hAnsi="David" w:cs="David"/>
          <w:b/>
          <w:bCs/>
          <w:sz w:val="24"/>
          <w:szCs w:val="24"/>
          <w:rtl/>
        </w:rPr>
        <w:t xml:space="preserve"> 1</w:t>
      </w:r>
      <w:r w:rsidRPr="00CC6D2F">
        <w:rPr>
          <w:rFonts w:ascii="David" w:hAnsi="David" w:cs="David"/>
          <w:sz w:val="24"/>
          <w:szCs w:val="24"/>
          <w:rtl/>
        </w:rPr>
        <w:t>)</w:t>
      </w:r>
      <w:ins w:id="19" w:author="Shimon" w:date="2022-05-16T11:19:00Z">
        <w:r w:rsidR="0052464F" w:rsidRPr="00CC6D2F">
          <w:rPr>
            <w:rFonts w:ascii="David" w:hAnsi="David" w:cs="David"/>
            <w:sz w:val="24"/>
            <w:szCs w:val="24"/>
            <w:rtl/>
          </w:rPr>
          <w:t xml:space="preserve"> </w:t>
        </w:r>
      </w:ins>
      <w:ins w:id="20" w:author="Shimon" w:date="2022-05-16T11:26:00Z">
        <w:r w:rsidR="001956B3" w:rsidRPr="00CC6D2F">
          <w:rPr>
            <w:rFonts w:ascii="David" w:hAnsi="David" w:cs="David" w:hint="eastAsia"/>
            <w:sz w:val="24"/>
            <w:szCs w:val="24"/>
            <w:rtl/>
          </w:rPr>
          <w:t>שנחתם</w:t>
        </w:r>
        <w:r w:rsidR="001956B3" w:rsidRPr="00CC6D2F">
          <w:rPr>
            <w:rFonts w:ascii="David" w:hAnsi="David" w:cs="David"/>
            <w:sz w:val="24"/>
            <w:szCs w:val="24"/>
            <w:rtl/>
          </w:rPr>
          <w:t xml:space="preserve"> בינו לבין נציבות שרות המדינה </w:t>
        </w:r>
      </w:ins>
      <w:ins w:id="21" w:author="Shimon" w:date="2022-05-16T11:19:00Z">
        <w:r w:rsidR="0052464F" w:rsidRPr="00CC6D2F">
          <w:rPr>
            <w:rFonts w:ascii="David" w:hAnsi="David" w:cs="David" w:hint="eastAsia"/>
            <w:sz w:val="24"/>
            <w:szCs w:val="24"/>
            <w:rtl/>
          </w:rPr>
          <w:t>לתקופה</w:t>
        </w:r>
        <w:r w:rsidR="0052464F" w:rsidRPr="00CC6D2F">
          <w:rPr>
            <w:rFonts w:ascii="David" w:hAnsi="David" w:cs="David"/>
            <w:sz w:val="24"/>
            <w:szCs w:val="24"/>
            <w:rtl/>
          </w:rPr>
          <w:t xml:space="preserve"> </w:t>
        </w:r>
        <w:r w:rsidR="0052464F" w:rsidRPr="00CC6D2F">
          <w:rPr>
            <w:rFonts w:ascii="David" w:hAnsi="David" w:cs="David" w:hint="eastAsia"/>
            <w:sz w:val="24"/>
            <w:szCs w:val="24"/>
            <w:rtl/>
          </w:rPr>
          <w:t>קצובה</w:t>
        </w:r>
        <w:r w:rsidR="0052464F" w:rsidRPr="00CC6D2F">
          <w:rPr>
            <w:rFonts w:ascii="David" w:hAnsi="David" w:cs="David"/>
            <w:sz w:val="24"/>
            <w:szCs w:val="24"/>
            <w:rtl/>
          </w:rPr>
          <w:t xml:space="preserve"> </w:t>
        </w:r>
        <w:r w:rsidR="0052464F" w:rsidRPr="00CC6D2F">
          <w:rPr>
            <w:rFonts w:ascii="David" w:hAnsi="David" w:cs="David" w:hint="eastAsia"/>
            <w:sz w:val="24"/>
            <w:szCs w:val="24"/>
            <w:rtl/>
          </w:rPr>
          <w:t>של</w:t>
        </w:r>
        <w:r w:rsidR="0052464F" w:rsidRPr="00CC6D2F">
          <w:rPr>
            <w:rFonts w:ascii="David" w:hAnsi="David" w:cs="David"/>
            <w:sz w:val="24"/>
            <w:szCs w:val="24"/>
            <w:rtl/>
          </w:rPr>
          <w:t xml:space="preserve"> 4 </w:t>
        </w:r>
        <w:r w:rsidR="0052464F" w:rsidRPr="00CC6D2F">
          <w:rPr>
            <w:rFonts w:ascii="David" w:hAnsi="David" w:cs="David" w:hint="eastAsia"/>
            <w:sz w:val="24"/>
            <w:szCs w:val="24"/>
            <w:rtl/>
          </w:rPr>
          <w:t>שנים</w:t>
        </w:r>
      </w:ins>
      <w:ins w:id="22" w:author="Shimon" w:date="2022-05-16T11:22:00Z">
        <w:r w:rsidR="0052464F" w:rsidRPr="00CC6D2F">
          <w:rPr>
            <w:rFonts w:ascii="David" w:hAnsi="David" w:cs="David"/>
            <w:sz w:val="24"/>
            <w:szCs w:val="24"/>
            <w:rtl/>
          </w:rPr>
          <w:t>.</w:t>
        </w:r>
      </w:ins>
      <w:ins w:id="23" w:author="Shimon" w:date="2022-05-16T11:19:00Z">
        <w:r w:rsidR="0052464F" w:rsidRPr="00CC6D2F">
          <w:rPr>
            <w:rFonts w:ascii="David" w:hAnsi="David" w:cs="David"/>
            <w:sz w:val="24"/>
            <w:szCs w:val="24"/>
            <w:rtl/>
          </w:rPr>
          <w:t xml:space="preserve"> העסקה זו הוארכה </w:t>
        </w:r>
      </w:ins>
      <w:ins w:id="24" w:author="Shimon" w:date="2022-05-16T11:24:00Z">
        <w:r w:rsidR="001956B3" w:rsidRPr="00CC6D2F">
          <w:rPr>
            <w:rFonts w:ascii="David" w:hAnsi="David" w:cs="David" w:hint="eastAsia"/>
            <w:sz w:val="24"/>
            <w:szCs w:val="24"/>
            <w:rtl/>
          </w:rPr>
          <w:t>כל</w:t>
        </w:r>
        <w:r w:rsidR="001956B3" w:rsidRPr="00CC6D2F">
          <w:rPr>
            <w:rFonts w:ascii="David" w:hAnsi="David" w:cs="David"/>
            <w:sz w:val="24"/>
            <w:szCs w:val="24"/>
            <w:rtl/>
          </w:rPr>
          <w:t xml:space="preserve"> </w:t>
        </w:r>
        <w:r w:rsidR="001956B3" w:rsidRPr="00CC6D2F">
          <w:rPr>
            <w:rFonts w:ascii="David" w:hAnsi="David" w:cs="David" w:hint="eastAsia"/>
            <w:sz w:val="24"/>
            <w:szCs w:val="24"/>
            <w:rtl/>
          </w:rPr>
          <w:t>ארבע</w:t>
        </w:r>
        <w:r w:rsidR="001956B3" w:rsidRPr="00CC6D2F">
          <w:rPr>
            <w:rFonts w:ascii="David" w:hAnsi="David" w:cs="David"/>
            <w:sz w:val="24"/>
            <w:szCs w:val="24"/>
            <w:rtl/>
          </w:rPr>
          <w:t xml:space="preserve"> </w:t>
        </w:r>
        <w:r w:rsidR="001956B3" w:rsidRPr="00CC6D2F">
          <w:rPr>
            <w:rFonts w:ascii="David" w:hAnsi="David" w:cs="David" w:hint="eastAsia"/>
            <w:sz w:val="24"/>
            <w:szCs w:val="24"/>
            <w:rtl/>
          </w:rPr>
          <w:t>שנים</w:t>
        </w:r>
        <w:r w:rsidR="001956B3" w:rsidRPr="00CC6D2F">
          <w:rPr>
            <w:rFonts w:ascii="David" w:hAnsi="David" w:cs="David"/>
            <w:sz w:val="24"/>
            <w:szCs w:val="24"/>
            <w:rtl/>
          </w:rPr>
          <w:t xml:space="preserve"> </w:t>
        </w:r>
      </w:ins>
      <w:ins w:id="25" w:author="Shimon" w:date="2022-05-16T11:20:00Z">
        <w:r w:rsidR="0052464F" w:rsidRPr="00CC6D2F">
          <w:rPr>
            <w:rFonts w:ascii="David" w:hAnsi="David" w:cs="David" w:hint="eastAsia"/>
            <w:sz w:val="24"/>
            <w:szCs w:val="24"/>
            <w:rtl/>
          </w:rPr>
          <w:t>חמש</w:t>
        </w:r>
        <w:r w:rsidR="0052464F" w:rsidRPr="00CC6D2F">
          <w:rPr>
            <w:rFonts w:ascii="David" w:hAnsi="David" w:cs="David"/>
            <w:sz w:val="24"/>
            <w:szCs w:val="24"/>
            <w:rtl/>
          </w:rPr>
          <w:t xml:space="preserve"> </w:t>
        </w:r>
        <w:r w:rsidR="0052464F" w:rsidRPr="00CC6D2F">
          <w:rPr>
            <w:rFonts w:ascii="David" w:hAnsi="David" w:cs="David" w:hint="eastAsia"/>
            <w:sz w:val="24"/>
            <w:szCs w:val="24"/>
            <w:rtl/>
          </w:rPr>
          <w:t>פעמים</w:t>
        </w:r>
        <w:r w:rsidR="0052464F" w:rsidRPr="00CC6D2F">
          <w:rPr>
            <w:rFonts w:ascii="David" w:hAnsi="David" w:cs="David"/>
            <w:sz w:val="24"/>
            <w:szCs w:val="24"/>
            <w:rtl/>
          </w:rPr>
          <w:t xml:space="preserve"> </w:t>
        </w:r>
        <w:r w:rsidR="0052464F" w:rsidRPr="00CC6D2F">
          <w:rPr>
            <w:rFonts w:ascii="David" w:hAnsi="David" w:cs="David" w:hint="eastAsia"/>
            <w:sz w:val="24"/>
            <w:szCs w:val="24"/>
            <w:rtl/>
          </w:rPr>
          <w:t>רצופות</w:t>
        </w:r>
      </w:ins>
      <w:ins w:id="26" w:author="Shimon" w:date="2022-05-16T11:24:00Z">
        <w:r w:rsidR="001956B3" w:rsidRPr="00CC6D2F">
          <w:rPr>
            <w:rFonts w:ascii="David" w:hAnsi="David" w:cs="David"/>
            <w:sz w:val="24"/>
            <w:szCs w:val="24"/>
            <w:rtl/>
          </w:rPr>
          <w:t xml:space="preserve"> ולאחרונה הוארך החוזה ביום 1.4.2010 לתקופה של ארבע שנים, עד ליום 31.3.2014</w:t>
        </w:r>
      </w:ins>
      <w:r w:rsidRPr="00CC6D2F">
        <w:rPr>
          <w:rFonts w:ascii="David" w:hAnsi="David" w:cs="David"/>
          <w:sz w:val="24"/>
          <w:szCs w:val="24"/>
          <w:rtl/>
        </w:rPr>
        <w:t xml:space="preserve">. </w:t>
      </w:r>
    </w:p>
    <w:p w14:paraId="46AC37CA" w14:textId="77777777" w:rsidR="00E656CA" w:rsidRDefault="00E656CA" w:rsidP="0048657D">
      <w:pPr>
        <w:pStyle w:val="a3"/>
        <w:numPr>
          <w:ilvl w:val="0"/>
          <w:numId w:val="4"/>
        </w:numPr>
        <w:spacing w:after="0" w:line="360" w:lineRule="auto"/>
        <w:jc w:val="both"/>
        <w:rPr>
          <w:ins w:id="27" w:author="Shimon" w:date="2022-05-16T12:58:00Z"/>
          <w:rFonts w:ascii="David" w:hAnsi="David" w:cs="David"/>
          <w:sz w:val="24"/>
          <w:szCs w:val="24"/>
        </w:rPr>
      </w:pPr>
    </w:p>
    <w:p w14:paraId="49447E23" w14:textId="604890D0" w:rsidR="00921283" w:rsidRDefault="00FB1149" w:rsidP="0048657D">
      <w:pPr>
        <w:pStyle w:val="a3"/>
        <w:numPr>
          <w:ilvl w:val="0"/>
          <w:numId w:val="4"/>
        </w:numPr>
        <w:spacing w:after="0" w:line="360" w:lineRule="auto"/>
        <w:jc w:val="both"/>
        <w:rPr>
          <w:ins w:id="28" w:author="Shimon" w:date="2022-05-18T15:25:00Z"/>
          <w:rFonts w:ascii="David" w:hAnsi="David" w:cs="David"/>
          <w:sz w:val="24"/>
          <w:szCs w:val="24"/>
        </w:rPr>
      </w:pPr>
      <w:ins w:id="29" w:author="Shimon" w:date="2022-05-16T13:06:00Z">
        <w:r>
          <w:rPr>
            <w:rFonts w:ascii="David" w:hAnsi="David" w:cs="David" w:hint="cs"/>
            <w:sz w:val="24"/>
            <w:szCs w:val="24"/>
            <w:rtl/>
          </w:rPr>
          <w:lastRenderedPageBreak/>
          <w:t xml:space="preserve">בין היתר </w:t>
        </w:r>
      </w:ins>
      <w:ins w:id="30" w:author="Shimon" w:date="2022-05-16T12:59:00Z">
        <w:r w:rsidR="00921283">
          <w:rPr>
            <w:rFonts w:ascii="David" w:hAnsi="David" w:cs="David" w:hint="cs"/>
            <w:sz w:val="24"/>
            <w:szCs w:val="24"/>
            <w:rtl/>
          </w:rPr>
          <w:t xml:space="preserve">קובע </w:t>
        </w:r>
      </w:ins>
      <w:ins w:id="31" w:author="Shimon" w:date="2022-05-16T13:07:00Z">
        <w:r>
          <w:rPr>
            <w:rFonts w:ascii="David" w:hAnsi="David" w:cs="David" w:hint="cs"/>
            <w:sz w:val="24"/>
            <w:szCs w:val="24"/>
            <w:rtl/>
          </w:rPr>
          <w:t>החוזה כ</w:t>
        </w:r>
        <w:r w:rsidR="004C0392">
          <w:rPr>
            <w:rFonts w:ascii="David" w:hAnsi="David" w:cs="David" w:hint="cs"/>
            <w:sz w:val="24"/>
            <w:szCs w:val="24"/>
            <w:rtl/>
          </w:rPr>
          <w:t>י רק נציב השרות</w:t>
        </w:r>
      </w:ins>
      <w:ins w:id="32" w:author="Shimon" w:date="2022-05-18T11:47:00Z">
        <w:r w:rsidR="004C0392">
          <w:rPr>
            <w:rFonts w:ascii="David" w:hAnsi="David" w:cs="David" w:hint="cs"/>
            <w:sz w:val="24"/>
            <w:szCs w:val="24"/>
            <w:rtl/>
          </w:rPr>
          <w:t>,</w:t>
        </w:r>
      </w:ins>
      <w:ins w:id="33" w:author="Shimon" w:date="2022-05-16T13:07:00Z">
        <w:r w:rsidR="004C0392">
          <w:rPr>
            <w:rFonts w:ascii="David" w:hAnsi="David" w:cs="David" w:hint="cs"/>
            <w:sz w:val="24"/>
            <w:szCs w:val="24"/>
            <w:rtl/>
          </w:rPr>
          <w:t xml:space="preserve"> ולא אף גורם אחר</w:t>
        </w:r>
        <w:r>
          <w:rPr>
            <w:rFonts w:ascii="David" w:hAnsi="David" w:cs="David" w:hint="cs"/>
            <w:sz w:val="24"/>
            <w:szCs w:val="24"/>
            <w:rtl/>
          </w:rPr>
          <w:t xml:space="preserve"> ורק בתנאים מסוימים</w:t>
        </w:r>
      </w:ins>
      <w:ins w:id="34" w:author="Shimon" w:date="2022-05-18T11:46:00Z">
        <w:r w:rsidR="004C0392">
          <w:rPr>
            <w:rFonts w:ascii="David" w:hAnsi="David" w:cs="David" w:hint="cs"/>
            <w:sz w:val="24"/>
            <w:szCs w:val="24"/>
            <w:rtl/>
          </w:rPr>
          <w:t>,</w:t>
        </w:r>
      </w:ins>
      <w:ins w:id="35" w:author="Shimon" w:date="2022-05-16T13:07:00Z">
        <w:r>
          <w:rPr>
            <w:rFonts w:ascii="David" w:hAnsi="David" w:cs="David" w:hint="cs"/>
            <w:sz w:val="24"/>
            <w:szCs w:val="24"/>
            <w:rtl/>
          </w:rPr>
          <w:t xml:space="preserve"> </w:t>
        </w:r>
      </w:ins>
      <w:ins w:id="36" w:author="Shimon" w:date="2022-05-16T13:08:00Z">
        <w:r>
          <w:rPr>
            <w:rFonts w:ascii="David" w:hAnsi="David" w:cs="David" w:hint="cs"/>
            <w:sz w:val="24"/>
            <w:szCs w:val="24"/>
            <w:rtl/>
          </w:rPr>
          <w:t xml:space="preserve">יכול להביא </w:t>
        </w:r>
        <w:r w:rsidRPr="00A03283">
          <w:rPr>
            <w:rFonts w:ascii="David" w:hAnsi="David" w:cs="David" w:hint="cs"/>
            <w:b/>
            <w:bCs/>
            <w:sz w:val="24"/>
            <w:szCs w:val="24"/>
            <w:rtl/>
          </w:rPr>
          <w:t>לסיום העסקת התובע</w:t>
        </w:r>
      </w:ins>
      <w:ins w:id="37" w:author="Shimon" w:date="2022-05-16T15:28:00Z">
        <w:r w:rsidR="00FB7480">
          <w:rPr>
            <w:rFonts w:ascii="David" w:hAnsi="David" w:cs="David" w:hint="cs"/>
            <w:sz w:val="24"/>
            <w:szCs w:val="24"/>
            <w:rtl/>
          </w:rPr>
          <w:t xml:space="preserve"> (סעיף 4 לחוזה</w:t>
        </w:r>
      </w:ins>
      <w:ins w:id="38" w:author="Shimon" w:date="2022-05-16T15:29:00Z">
        <w:r w:rsidR="00FB7480">
          <w:rPr>
            <w:rFonts w:ascii="David" w:hAnsi="David" w:cs="David" w:hint="cs"/>
            <w:sz w:val="24"/>
            <w:szCs w:val="24"/>
            <w:rtl/>
          </w:rPr>
          <w:t xml:space="preserve">) </w:t>
        </w:r>
      </w:ins>
      <w:ins w:id="39" w:author="Shimon" w:date="2022-05-16T13:08:00Z">
        <w:r>
          <w:rPr>
            <w:rFonts w:ascii="David" w:hAnsi="David" w:cs="David" w:hint="cs"/>
            <w:sz w:val="24"/>
            <w:szCs w:val="24"/>
            <w:rtl/>
          </w:rPr>
          <w:t xml:space="preserve">וכי </w:t>
        </w:r>
      </w:ins>
      <w:ins w:id="40" w:author="Shimon" w:date="2022-05-16T13:09:00Z">
        <w:r w:rsidRPr="00D7484D">
          <w:rPr>
            <w:rFonts w:ascii="David" w:hAnsi="David" w:cs="David" w:hint="cs"/>
            <w:sz w:val="24"/>
            <w:szCs w:val="24"/>
            <w:rtl/>
          </w:rPr>
          <w:t xml:space="preserve">חוק שירות המדינה (גימלאות) </w:t>
        </w:r>
        <w:r w:rsidRPr="00D7484D">
          <w:rPr>
            <w:rFonts w:ascii="David" w:hAnsi="David" w:cs="David"/>
            <w:sz w:val="24"/>
            <w:szCs w:val="24"/>
            <w:rtl/>
          </w:rPr>
          <w:t>(נוסח משולב), התש"ל – 1970</w:t>
        </w:r>
        <w:r w:rsidRPr="00D7484D">
          <w:rPr>
            <w:rFonts w:ascii="David" w:hAnsi="David" w:cs="David" w:hint="cs"/>
            <w:sz w:val="24"/>
            <w:szCs w:val="24"/>
            <w:rtl/>
          </w:rPr>
          <w:t xml:space="preserve"> (להלן "</w:t>
        </w:r>
        <w:r w:rsidRPr="00D7484D">
          <w:rPr>
            <w:rFonts w:ascii="David" w:hAnsi="David" w:cs="David" w:hint="cs"/>
            <w:b/>
            <w:bCs/>
            <w:sz w:val="24"/>
            <w:szCs w:val="24"/>
            <w:rtl/>
          </w:rPr>
          <w:t>חוק הגימלאות</w:t>
        </w:r>
        <w:r w:rsidRPr="00D7484D">
          <w:rPr>
            <w:rFonts w:ascii="David" w:hAnsi="David" w:cs="David" w:hint="cs"/>
            <w:sz w:val="24"/>
            <w:szCs w:val="24"/>
            <w:rtl/>
          </w:rPr>
          <w:t xml:space="preserve">") </w:t>
        </w:r>
        <w:r w:rsidRPr="00D7484D">
          <w:rPr>
            <w:rFonts w:ascii="David" w:hAnsi="David" w:cs="David" w:hint="cs"/>
            <w:b/>
            <w:bCs/>
            <w:sz w:val="24"/>
            <w:szCs w:val="24"/>
            <w:u w:val="single"/>
            <w:rtl/>
          </w:rPr>
          <w:t>לא</w:t>
        </w:r>
        <w:r w:rsidRPr="00D7484D">
          <w:rPr>
            <w:rFonts w:ascii="David" w:hAnsi="David" w:cs="David" w:hint="cs"/>
            <w:sz w:val="24"/>
            <w:szCs w:val="24"/>
            <w:rtl/>
          </w:rPr>
          <w:t xml:space="preserve"> </w:t>
        </w:r>
        <w:r w:rsidRPr="00D7484D">
          <w:rPr>
            <w:rFonts w:ascii="David" w:hAnsi="David" w:cs="David" w:hint="eastAsia"/>
            <w:b/>
            <w:bCs/>
            <w:sz w:val="24"/>
            <w:szCs w:val="24"/>
            <w:rtl/>
          </w:rPr>
          <w:t>יחול</w:t>
        </w:r>
        <w:r w:rsidRPr="00D7484D">
          <w:rPr>
            <w:rFonts w:ascii="David" w:hAnsi="David" w:cs="David"/>
            <w:b/>
            <w:bCs/>
            <w:sz w:val="24"/>
            <w:szCs w:val="24"/>
            <w:rtl/>
          </w:rPr>
          <w:t xml:space="preserve"> </w:t>
        </w:r>
        <w:r w:rsidRPr="00D7484D">
          <w:rPr>
            <w:rFonts w:ascii="David" w:hAnsi="David" w:cs="David" w:hint="cs"/>
            <w:sz w:val="24"/>
            <w:szCs w:val="24"/>
            <w:rtl/>
          </w:rPr>
          <w:t>על התובע</w:t>
        </w:r>
      </w:ins>
      <w:ins w:id="41" w:author="Shimon" w:date="2022-05-16T15:29:00Z">
        <w:r w:rsidR="00FB7480">
          <w:rPr>
            <w:rFonts w:ascii="David" w:hAnsi="David" w:cs="David" w:hint="cs"/>
            <w:sz w:val="24"/>
            <w:szCs w:val="24"/>
            <w:rtl/>
          </w:rPr>
          <w:t xml:space="preserve"> (סעיף11 לחוזה)</w:t>
        </w:r>
      </w:ins>
      <w:ins w:id="42" w:author="Shimon" w:date="2022-05-16T13:09:00Z">
        <w:r>
          <w:rPr>
            <w:rFonts w:ascii="David" w:hAnsi="David" w:cs="David" w:hint="cs"/>
            <w:sz w:val="24"/>
            <w:szCs w:val="24"/>
            <w:rtl/>
          </w:rPr>
          <w:t>.</w:t>
        </w:r>
      </w:ins>
    </w:p>
    <w:p w14:paraId="1E1DC5D2" w14:textId="77777777" w:rsidR="00B20487" w:rsidRPr="00B20487" w:rsidRDefault="00B20487">
      <w:pPr>
        <w:pStyle w:val="a3"/>
        <w:spacing w:after="0" w:line="360" w:lineRule="auto"/>
        <w:ind w:left="444"/>
        <w:jc w:val="both"/>
        <w:rPr>
          <w:ins w:id="43" w:author="Shimon" w:date="2022-05-16T13:27:00Z"/>
          <w:rFonts w:ascii="David" w:hAnsi="David" w:cs="David"/>
          <w:sz w:val="6"/>
          <w:szCs w:val="6"/>
          <w:rPrChange w:id="44" w:author="Shimon" w:date="2022-05-18T15:25:00Z">
            <w:rPr>
              <w:ins w:id="45" w:author="Shimon" w:date="2022-05-16T13:27:00Z"/>
              <w:rFonts w:ascii="David" w:hAnsi="David" w:cs="David"/>
              <w:sz w:val="24"/>
              <w:szCs w:val="24"/>
            </w:rPr>
          </w:rPrChange>
        </w:rPr>
        <w:pPrChange w:id="46" w:author="Shimon" w:date="2022-05-18T15:25:00Z">
          <w:pPr>
            <w:pStyle w:val="a3"/>
            <w:numPr>
              <w:numId w:val="4"/>
            </w:numPr>
            <w:spacing w:after="0" w:line="360" w:lineRule="auto"/>
            <w:ind w:left="444" w:hanging="360"/>
            <w:jc w:val="both"/>
          </w:pPr>
        </w:pPrChange>
      </w:pPr>
    </w:p>
    <w:p w14:paraId="1373B61F" w14:textId="072895FE" w:rsidR="00FB1149" w:rsidRDefault="00FB1149" w:rsidP="0048657D">
      <w:pPr>
        <w:pStyle w:val="a3"/>
        <w:numPr>
          <w:ilvl w:val="0"/>
          <w:numId w:val="4"/>
        </w:numPr>
        <w:spacing w:after="0" w:line="360" w:lineRule="auto"/>
        <w:jc w:val="both"/>
        <w:rPr>
          <w:ins w:id="47" w:author="Shimon" w:date="2022-05-18T15:25:00Z"/>
          <w:rFonts w:ascii="David" w:hAnsi="David" w:cs="David"/>
          <w:sz w:val="24"/>
          <w:szCs w:val="24"/>
        </w:rPr>
      </w:pPr>
      <w:ins w:id="48" w:author="Shimon" w:date="2022-05-16T13:10:00Z">
        <w:r>
          <w:rPr>
            <w:rFonts w:ascii="David" w:hAnsi="David" w:cs="David" w:hint="cs"/>
            <w:sz w:val="24"/>
            <w:szCs w:val="24"/>
            <w:rtl/>
          </w:rPr>
          <w:t xml:space="preserve"> עוד </w:t>
        </w:r>
      </w:ins>
      <w:ins w:id="49" w:author="Shimon" w:date="2022-05-16T13:11:00Z">
        <w:r>
          <w:rPr>
            <w:rFonts w:ascii="David" w:hAnsi="David" w:cs="David" w:hint="cs"/>
            <w:sz w:val="24"/>
            <w:szCs w:val="24"/>
            <w:rtl/>
          </w:rPr>
          <w:t xml:space="preserve">הוסכם בין הצדדים </w:t>
        </w:r>
      </w:ins>
      <w:ins w:id="50" w:author="Shimon" w:date="2022-05-16T13:10:00Z">
        <w:r w:rsidRPr="00FB1149">
          <w:rPr>
            <w:rFonts w:ascii="David" w:hAnsi="David" w:cs="David" w:hint="cs"/>
            <w:sz w:val="24"/>
            <w:szCs w:val="24"/>
            <w:rtl/>
          </w:rPr>
          <w:t xml:space="preserve">כי </w:t>
        </w:r>
        <w:r w:rsidR="004C0392">
          <w:rPr>
            <w:rFonts w:ascii="David" w:hAnsi="David" w:cs="David" w:hint="cs"/>
            <w:b/>
            <w:bCs/>
            <w:sz w:val="24"/>
            <w:szCs w:val="24"/>
            <w:rtl/>
          </w:rPr>
          <w:t>בתום</w:t>
        </w:r>
      </w:ins>
      <w:ins w:id="51" w:author="Shimon" w:date="2022-05-18T11:48:00Z">
        <w:r w:rsidR="004C0392">
          <w:rPr>
            <w:rFonts w:ascii="David" w:hAnsi="David" w:cs="David" w:hint="cs"/>
            <w:b/>
            <w:bCs/>
            <w:sz w:val="24"/>
            <w:szCs w:val="24"/>
            <w:rtl/>
          </w:rPr>
          <w:t xml:space="preserve"> </w:t>
        </w:r>
      </w:ins>
      <w:ins w:id="52" w:author="Shimon" w:date="2022-05-16T13:12:00Z">
        <w:r>
          <w:rPr>
            <w:rFonts w:ascii="David" w:hAnsi="David" w:cs="David" w:hint="cs"/>
            <w:sz w:val="24"/>
            <w:szCs w:val="24"/>
            <w:rtl/>
          </w:rPr>
          <w:t>העסקת ה</w:t>
        </w:r>
      </w:ins>
      <w:ins w:id="53" w:author="Shimon" w:date="2022-05-18T11:48:00Z">
        <w:r w:rsidR="004C0392">
          <w:rPr>
            <w:rFonts w:ascii="David" w:hAnsi="David" w:cs="David" w:hint="cs"/>
            <w:sz w:val="24"/>
            <w:szCs w:val="24"/>
            <w:rtl/>
          </w:rPr>
          <w:t>תובע</w:t>
        </w:r>
      </w:ins>
      <w:ins w:id="54" w:author="Shimon" w:date="2022-05-16T13:12:00Z">
        <w:r>
          <w:rPr>
            <w:rFonts w:ascii="David" w:hAnsi="David" w:cs="David" w:hint="cs"/>
            <w:sz w:val="24"/>
            <w:szCs w:val="24"/>
            <w:rtl/>
          </w:rPr>
          <w:t xml:space="preserve"> </w:t>
        </w:r>
      </w:ins>
      <w:ins w:id="55" w:author="Shimon" w:date="2022-05-18T11:47:00Z">
        <w:r w:rsidR="004C0392">
          <w:rPr>
            <w:rFonts w:ascii="David" w:hAnsi="David" w:cs="David" w:hint="cs"/>
            <w:sz w:val="24"/>
            <w:szCs w:val="24"/>
            <w:rtl/>
          </w:rPr>
          <w:t xml:space="preserve">בחוזה, </w:t>
        </w:r>
      </w:ins>
      <w:ins w:id="56" w:author="Shimon" w:date="2022-05-16T13:10:00Z">
        <w:r w:rsidRPr="00FB1149">
          <w:rPr>
            <w:rFonts w:ascii="David" w:hAnsi="David" w:cs="David" w:hint="cs"/>
            <w:sz w:val="24"/>
            <w:szCs w:val="24"/>
            <w:rtl/>
          </w:rPr>
          <w:t xml:space="preserve">תשולם לתובע </w:t>
        </w:r>
        <w:r w:rsidRPr="00FB1149">
          <w:rPr>
            <w:rFonts w:ascii="David" w:hAnsi="David" w:cs="David" w:hint="eastAsia"/>
            <w:b/>
            <w:bCs/>
            <w:sz w:val="24"/>
            <w:szCs w:val="24"/>
            <w:rtl/>
          </w:rPr>
          <w:t>גימל</w:t>
        </w:r>
      </w:ins>
      <w:ins w:id="57" w:author="Shimon" w:date="2022-05-16T13:11:00Z">
        <w:r>
          <w:rPr>
            <w:rFonts w:ascii="David" w:hAnsi="David" w:cs="David" w:hint="cs"/>
            <w:b/>
            <w:bCs/>
            <w:sz w:val="24"/>
            <w:szCs w:val="24"/>
            <w:rtl/>
          </w:rPr>
          <w:t>ה</w:t>
        </w:r>
      </w:ins>
      <w:ins w:id="58" w:author="Shimon" w:date="2022-05-16T13:10:00Z">
        <w:r w:rsidRPr="00FB1149">
          <w:rPr>
            <w:rFonts w:ascii="David" w:hAnsi="David" w:cs="David"/>
            <w:b/>
            <w:bCs/>
            <w:sz w:val="24"/>
            <w:szCs w:val="24"/>
            <w:rtl/>
          </w:rPr>
          <w:t xml:space="preserve"> </w:t>
        </w:r>
        <w:r w:rsidRPr="00FB1149">
          <w:rPr>
            <w:rFonts w:ascii="David" w:hAnsi="David" w:cs="David" w:hint="eastAsia"/>
            <w:b/>
            <w:bCs/>
            <w:sz w:val="24"/>
            <w:szCs w:val="24"/>
            <w:rtl/>
            <w:rPrChange w:id="59" w:author="Shimon" w:date="2022-05-16T13:11:00Z">
              <w:rPr>
                <w:rFonts w:ascii="David" w:hAnsi="David" w:cs="David" w:hint="eastAsia"/>
                <w:b/>
                <w:bCs/>
                <w:sz w:val="24"/>
                <w:szCs w:val="24"/>
                <w:u w:val="single"/>
                <w:rtl/>
              </w:rPr>
            </w:rPrChange>
          </w:rPr>
          <w:t>על</w:t>
        </w:r>
        <w:r w:rsidRPr="00FB1149">
          <w:rPr>
            <w:rFonts w:ascii="David" w:hAnsi="David" w:cs="David"/>
            <w:b/>
            <w:bCs/>
            <w:sz w:val="24"/>
            <w:szCs w:val="24"/>
            <w:rtl/>
            <w:rPrChange w:id="60" w:author="Shimon" w:date="2022-05-16T13:11:00Z">
              <w:rPr>
                <w:rFonts w:ascii="David" w:hAnsi="David" w:cs="David"/>
                <w:b/>
                <w:bCs/>
                <w:sz w:val="24"/>
                <w:szCs w:val="24"/>
                <w:u w:val="single"/>
                <w:rtl/>
              </w:rPr>
            </w:rPrChange>
          </w:rPr>
          <w:t xml:space="preserve"> </w:t>
        </w:r>
        <w:r w:rsidRPr="00FB1149">
          <w:rPr>
            <w:rFonts w:ascii="David" w:hAnsi="David" w:cs="David" w:hint="cs"/>
            <w:b/>
            <w:bCs/>
            <w:sz w:val="24"/>
            <w:szCs w:val="24"/>
            <w:rtl/>
          </w:rPr>
          <w:t>מלוא</w:t>
        </w:r>
        <w:r w:rsidRPr="00FB1149">
          <w:rPr>
            <w:rFonts w:ascii="David" w:hAnsi="David" w:cs="David" w:hint="cs"/>
            <w:b/>
            <w:bCs/>
            <w:sz w:val="24"/>
            <w:szCs w:val="24"/>
            <w:u w:val="single"/>
            <w:rtl/>
          </w:rPr>
          <w:t xml:space="preserve"> </w:t>
        </w:r>
        <w:r w:rsidRPr="00FB1149">
          <w:rPr>
            <w:rFonts w:ascii="David" w:hAnsi="David" w:cs="David" w:hint="cs"/>
            <w:b/>
            <w:bCs/>
            <w:sz w:val="24"/>
            <w:szCs w:val="24"/>
            <w:rtl/>
          </w:rPr>
          <w:t xml:space="preserve">תקופת העבודה ע"פ החוזה </w:t>
        </w:r>
        <w:r w:rsidRPr="00FB1149">
          <w:rPr>
            <w:rFonts w:ascii="David" w:hAnsi="David" w:cs="David" w:hint="eastAsia"/>
            <w:b/>
            <w:bCs/>
            <w:sz w:val="24"/>
            <w:szCs w:val="24"/>
            <w:rtl/>
          </w:rPr>
          <w:t>לפי</w:t>
        </w:r>
        <w:r w:rsidRPr="00FB1149">
          <w:rPr>
            <w:rFonts w:ascii="David" w:hAnsi="David" w:cs="David"/>
            <w:b/>
            <w:bCs/>
            <w:sz w:val="24"/>
            <w:szCs w:val="24"/>
            <w:rtl/>
          </w:rPr>
          <w:t xml:space="preserve"> </w:t>
        </w:r>
        <w:r w:rsidRPr="00FB1149">
          <w:rPr>
            <w:rFonts w:ascii="David" w:hAnsi="David" w:cs="David" w:hint="eastAsia"/>
            <w:b/>
            <w:bCs/>
            <w:sz w:val="24"/>
            <w:szCs w:val="24"/>
            <w:rtl/>
          </w:rPr>
          <w:t>משכורת</w:t>
        </w:r>
        <w:r w:rsidRPr="00FB1149">
          <w:rPr>
            <w:rFonts w:ascii="David" w:hAnsi="David" w:cs="David"/>
            <w:b/>
            <w:bCs/>
            <w:sz w:val="24"/>
            <w:szCs w:val="24"/>
            <w:rtl/>
          </w:rPr>
          <w:t xml:space="preserve"> </w:t>
        </w:r>
        <w:r w:rsidRPr="00FB1149">
          <w:rPr>
            <w:rFonts w:ascii="David" w:hAnsi="David" w:cs="David" w:hint="eastAsia"/>
            <w:b/>
            <w:bCs/>
            <w:sz w:val="24"/>
            <w:szCs w:val="24"/>
            <w:rtl/>
          </w:rPr>
          <w:t>החוזה</w:t>
        </w:r>
      </w:ins>
      <w:ins w:id="61" w:author="Shimon" w:date="2022-05-16T15:29:00Z">
        <w:r w:rsidR="00FB7480">
          <w:rPr>
            <w:rFonts w:ascii="David" w:hAnsi="David" w:cs="David" w:hint="cs"/>
            <w:b/>
            <w:bCs/>
            <w:sz w:val="24"/>
            <w:szCs w:val="24"/>
            <w:rtl/>
          </w:rPr>
          <w:t xml:space="preserve"> </w:t>
        </w:r>
        <w:r w:rsidR="00FB7480" w:rsidRPr="00FB7480">
          <w:rPr>
            <w:rFonts w:ascii="David" w:hAnsi="David" w:cs="David"/>
            <w:sz w:val="24"/>
            <w:szCs w:val="24"/>
            <w:rtl/>
            <w:rPrChange w:id="62" w:author="Shimon" w:date="2022-05-16T15:30:00Z">
              <w:rPr>
                <w:rFonts w:ascii="David" w:hAnsi="David" w:cs="David"/>
                <w:b/>
                <w:bCs/>
                <w:sz w:val="24"/>
                <w:szCs w:val="24"/>
                <w:rtl/>
              </w:rPr>
            </w:rPrChange>
          </w:rPr>
          <w:t xml:space="preserve">(סעיף 12ב </w:t>
        </w:r>
        <w:r w:rsidR="00FB7480" w:rsidRPr="00FB7480">
          <w:rPr>
            <w:rFonts w:ascii="David" w:hAnsi="David" w:cs="David" w:hint="eastAsia"/>
            <w:sz w:val="24"/>
            <w:szCs w:val="24"/>
            <w:rtl/>
            <w:rPrChange w:id="63" w:author="Shimon" w:date="2022-05-16T15:30:00Z">
              <w:rPr>
                <w:rFonts w:ascii="David" w:hAnsi="David" w:cs="David" w:hint="eastAsia"/>
                <w:b/>
                <w:bCs/>
                <w:sz w:val="24"/>
                <w:szCs w:val="24"/>
                <w:rtl/>
              </w:rPr>
            </w:rPrChange>
          </w:rPr>
          <w:t>לחוזה</w:t>
        </w:r>
      </w:ins>
      <w:ins w:id="64" w:author="Shimon" w:date="2022-05-16T15:30:00Z">
        <w:r w:rsidR="00FB7480" w:rsidRPr="00FB7480">
          <w:rPr>
            <w:rFonts w:ascii="David" w:hAnsi="David" w:cs="David"/>
            <w:sz w:val="24"/>
            <w:szCs w:val="24"/>
            <w:rtl/>
            <w:rPrChange w:id="65" w:author="Shimon" w:date="2022-05-16T15:30:00Z">
              <w:rPr>
                <w:rFonts w:ascii="David" w:hAnsi="David" w:cs="David"/>
                <w:b/>
                <w:bCs/>
                <w:sz w:val="24"/>
                <w:szCs w:val="24"/>
                <w:rtl/>
              </w:rPr>
            </w:rPrChange>
          </w:rPr>
          <w:t>)</w:t>
        </w:r>
      </w:ins>
      <w:ins w:id="66" w:author="Shimon" w:date="2022-05-16T13:11:00Z">
        <w:r w:rsidRPr="00FB7480">
          <w:rPr>
            <w:rFonts w:ascii="David" w:hAnsi="David" w:cs="David"/>
            <w:sz w:val="24"/>
            <w:szCs w:val="24"/>
            <w:rtl/>
          </w:rPr>
          <w:t>,</w:t>
        </w:r>
      </w:ins>
      <w:ins w:id="67" w:author="Shimon" w:date="2022-05-16T13:10:00Z">
        <w:r w:rsidRPr="00FB7480">
          <w:rPr>
            <w:rFonts w:ascii="David" w:hAnsi="David" w:cs="David"/>
            <w:sz w:val="24"/>
            <w:szCs w:val="24"/>
            <w:rtl/>
          </w:rPr>
          <w:t xml:space="preserve"> </w:t>
        </w:r>
        <w:r w:rsidRPr="004C0392">
          <w:rPr>
            <w:rFonts w:ascii="David" w:hAnsi="David" w:cs="David" w:hint="eastAsia"/>
            <w:b/>
            <w:bCs/>
            <w:sz w:val="24"/>
            <w:szCs w:val="24"/>
            <w:rtl/>
            <w:rPrChange w:id="68" w:author="Shimon" w:date="2022-05-18T11:48:00Z">
              <w:rPr>
                <w:rFonts w:ascii="David" w:hAnsi="David" w:cs="David" w:hint="eastAsia"/>
                <w:sz w:val="24"/>
                <w:szCs w:val="24"/>
                <w:rtl/>
              </w:rPr>
            </w:rPrChange>
          </w:rPr>
          <w:t>ללא</w:t>
        </w:r>
        <w:r w:rsidRPr="004C0392">
          <w:rPr>
            <w:rFonts w:ascii="David" w:hAnsi="David" w:cs="David"/>
            <w:b/>
            <w:bCs/>
            <w:sz w:val="24"/>
            <w:szCs w:val="24"/>
            <w:rtl/>
            <w:rPrChange w:id="69" w:author="Shimon" w:date="2022-05-18T11:48:00Z">
              <w:rPr>
                <w:rFonts w:ascii="David" w:hAnsi="David" w:cs="David"/>
                <w:sz w:val="24"/>
                <w:szCs w:val="24"/>
                <w:rtl/>
              </w:rPr>
            </w:rPrChange>
          </w:rPr>
          <w:t xml:space="preserve"> </w:t>
        </w:r>
        <w:r w:rsidRPr="004C0392">
          <w:rPr>
            <w:rFonts w:ascii="David" w:hAnsi="David" w:cs="David" w:hint="eastAsia"/>
            <w:b/>
            <w:bCs/>
            <w:sz w:val="24"/>
            <w:szCs w:val="24"/>
            <w:rtl/>
            <w:rPrChange w:id="70" w:author="Shimon" w:date="2022-05-18T11:48:00Z">
              <w:rPr>
                <w:rFonts w:ascii="David" w:hAnsi="David" w:cs="David" w:hint="eastAsia"/>
                <w:sz w:val="24"/>
                <w:szCs w:val="24"/>
                <w:rtl/>
              </w:rPr>
            </w:rPrChange>
          </w:rPr>
          <w:t>שיקלול</w:t>
        </w:r>
        <w:r w:rsidRPr="004C0392">
          <w:rPr>
            <w:rFonts w:ascii="David" w:hAnsi="David" w:cs="David"/>
            <w:b/>
            <w:bCs/>
            <w:sz w:val="24"/>
            <w:szCs w:val="24"/>
            <w:rtl/>
            <w:rPrChange w:id="71" w:author="Shimon" w:date="2022-05-18T11:48:00Z">
              <w:rPr>
                <w:rFonts w:ascii="David" w:hAnsi="David" w:cs="David"/>
                <w:sz w:val="24"/>
                <w:szCs w:val="24"/>
                <w:rtl/>
              </w:rPr>
            </w:rPrChange>
          </w:rPr>
          <w:t xml:space="preserve"> כלשהו</w:t>
        </w:r>
        <w:r w:rsidRPr="00FB1149">
          <w:rPr>
            <w:rFonts w:ascii="David" w:hAnsi="David" w:cs="David" w:hint="cs"/>
            <w:b/>
            <w:bCs/>
            <w:sz w:val="24"/>
            <w:szCs w:val="24"/>
            <w:rtl/>
          </w:rPr>
          <w:t xml:space="preserve"> (</w:t>
        </w:r>
        <w:r w:rsidRPr="00FB1149">
          <w:rPr>
            <w:rFonts w:ascii="David" w:hAnsi="David" w:cs="David" w:hint="cs"/>
            <w:sz w:val="24"/>
            <w:szCs w:val="24"/>
            <w:rtl/>
          </w:rPr>
          <w:t>2% לכל שנת עבודה</w:t>
        </w:r>
      </w:ins>
      <w:ins w:id="72" w:author="Shimon" w:date="2022-05-18T11:49:00Z">
        <w:r w:rsidR="004C0392">
          <w:rPr>
            <w:rFonts w:ascii="David" w:hAnsi="David" w:cs="David" w:hint="cs"/>
            <w:sz w:val="24"/>
            <w:szCs w:val="24"/>
            <w:rtl/>
          </w:rPr>
          <w:t xml:space="preserve"> בחוזה</w:t>
        </w:r>
      </w:ins>
      <w:ins w:id="73" w:author="Shimon" w:date="2022-05-16T13:10:00Z">
        <w:r w:rsidRPr="00FB1149">
          <w:rPr>
            <w:rFonts w:ascii="David" w:hAnsi="David" w:cs="David" w:hint="cs"/>
            <w:sz w:val="24"/>
            <w:szCs w:val="24"/>
            <w:rtl/>
          </w:rPr>
          <w:t xml:space="preserve">), ובנוסף, תשולם לתובע </w:t>
        </w:r>
      </w:ins>
      <w:ins w:id="74" w:author="Shimon" w:date="2022-05-18T11:52:00Z">
        <w:r w:rsidR="004C0392" w:rsidRPr="00FB1149">
          <w:rPr>
            <w:rFonts w:ascii="David" w:hAnsi="David" w:cs="David" w:hint="cs"/>
            <w:sz w:val="24"/>
            <w:szCs w:val="24"/>
            <w:rtl/>
          </w:rPr>
          <w:t xml:space="preserve"> </w:t>
        </w:r>
      </w:ins>
      <w:ins w:id="75" w:author="Shimon" w:date="2022-05-18T11:55:00Z">
        <w:r w:rsidR="004C0392">
          <w:rPr>
            <w:rFonts w:ascii="David" w:hAnsi="David" w:cs="David" w:hint="cs"/>
            <w:sz w:val="24"/>
            <w:szCs w:val="24"/>
            <w:rtl/>
          </w:rPr>
          <w:t xml:space="preserve">באותו מועד </w:t>
        </w:r>
      </w:ins>
      <w:ins w:id="76" w:author="Shimon" w:date="2022-05-18T11:52:00Z">
        <w:r w:rsidR="004C0392" w:rsidRPr="00FB1149">
          <w:rPr>
            <w:rFonts w:ascii="David" w:hAnsi="David" w:cs="David" w:hint="cs"/>
            <w:sz w:val="24"/>
            <w:szCs w:val="24"/>
            <w:rtl/>
          </w:rPr>
          <w:t>גימלה</w:t>
        </w:r>
      </w:ins>
      <w:ins w:id="77" w:author="Shimon" w:date="2022-05-18T11:54:00Z">
        <w:r w:rsidR="004C0392">
          <w:rPr>
            <w:rFonts w:ascii="David" w:hAnsi="David" w:cs="David" w:hint="cs"/>
            <w:sz w:val="24"/>
            <w:szCs w:val="24"/>
            <w:rtl/>
          </w:rPr>
          <w:t xml:space="preserve"> נוספת</w:t>
        </w:r>
      </w:ins>
      <w:ins w:id="78" w:author="Shimon" w:date="2022-05-18T11:52:00Z">
        <w:r w:rsidR="004C0392" w:rsidRPr="00FB1149">
          <w:rPr>
            <w:rFonts w:ascii="David" w:hAnsi="David" w:cs="David" w:hint="cs"/>
            <w:sz w:val="24"/>
            <w:szCs w:val="24"/>
            <w:rtl/>
          </w:rPr>
          <w:t>,</w:t>
        </w:r>
      </w:ins>
      <w:ins w:id="79" w:author="Shimon" w:date="2022-05-16T13:10:00Z">
        <w:r w:rsidRPr="00FB1149">
          <w:rPr>
            <w:rFonts w:ascii="David" w:hAnsi="David" w:cs="David" w:hint="cs"/>
            <w:sz w:val="24"/>
            <w:szCs w:val="24"/>
            <w:rtl/>
          </w:rPr>
          <w:t xml:space="preserve"> בשיעור המוגדר בחוזה, עבור תקופת עבודתו בכתב מינוי</w:t>
        </w:r>
      </w:ins>
      <w:ins w:id="80" w:author="Shimon" w:date="2022-05-18T11:55:00Z">
        <w:r w:rsidR="004C0392">
          <w:rPr>
            <w:rFonts w:ascii="David" w:hAnsi="David" w:cs="David" w:hint="cs"/>
            <w:sz w:val="24"/>
            <w:szCs w:val="24"/>
            <w:rtl/>
          </w:rPr>
          <w:t xml:space="preserve"> (סעיף 12א לחוזה)</w:t>
        </w:r>
      </w:ins>
      <w:ins w:id="81" w:author="Shimon" w:date="2022-05-16T13:10:00Z">
        <w:r w:rsidRPr="00FB1149">
          <w:rPr>
            <w:rFonts w:ascii="David" w:hAnsi="David" w:cs="David" w:hint="cs"/>
            <w:sz w:val="24"/>
            <w:szCs w:val="24"/>
            <w:rtl/>
          </w:rPr>
          <w:t>.</w:t>
        </w:r>
      </w:ins>
    </w:p>
    <w:p w14:paraId="26EF1445" w14:textId="77777777" w:rsidR="00B20487" w:rsidRPr="002A598D" w:rsidRDefault="00B20487">
      <w:pPr>
        <w:pStyle w:val="a3"/>
        <w:rPr>
          <w:ins w:id="82" w:author="Shimon" w:date="2022-05-18T15:25:00Z"/>
          <w:rFonts w:ascii="David" w:hAnsi="David" w:cs="David"/>
          <w:sz w:val="6"/>
          <w:szCs w:val="6"/>
          <w:rtl/>
          <w:rPrChange w:id="83" w:author="Shimon" w:date="2022-05-18T15:25:00Z">
            <w:rPr>
              <w:ins w:id="84" w:author="Shimon" w:date="2022-05-18T15:25:00Z"/>
              <w:rtl/>
            </w:rPr>
          </w:rPrChange>
        </w:rPr>
        <w:pPrChange w:id="85" w:author="Shimon" w:date="2022-05-18T15:25:00Z">
          <w:pPr>
            <w:pStyle w:val="a3"/>
            <w:numPr>
              <w:numId w:val="4"/>
            </w:numPr>
            <w:spacing w:after="0" w:line="360" w:lineRule="auto"/>
            <w:ind w:left="444" w:hanging="360"/>
            <w:jc w:val="both"/>
          </w:pPr>
        </w:pPrChange>
      </w:pPr>
    </w:p>
    <w:p w14:paraId="2AE84529" w14:textId="516E4069" w:rsidR="00CC6D2F" w:rsidDel="00822B40" w:rsidRDefault="00CC6D2F">
      <w:pPr>
        <w:pStyle w:val="a3"/>
        <w:numPr>
          <w:ilvl w:val="0"/>
          <w:numId w:val="4"/>
        </w:numPr>
        <w:tabs>
          <w:tab w:val="left" w:pos="368"/>
          <w:tab w:val="left" w:pos="656"/>
          <w:tab w:val="left" w:pos="1090"/>
        </w:tabs>
        <w:spacing w:after="240" w:line="360" w:lineRule="auto"/>
        <w:ind w:left="1232" w:hanging="155"/>
        <w:jc w:val="both"/>
        <w:rPr>
          <w:ins w:id="86" w:author="Shimon" w:date="2022-05-16T12:42:00Z"/>
          <w:del w:id="87" w:author="אופיר טל" w:date="2021-12-14T13:04:00Z"/>
          <w:rtl/>
        </w:rPr>
        <w:pPrChange w:id="88" w:author="Shimon" w:date="2022-05-16T12:56:00Z">
          <w:pPr>
            <w:pStyle w:val="1"/>
            <w:tabs>
              <w:tab w:val="left" w:pos="948"/>
            </w:tabs>
            <w:spacing w:after="240" w:line="360" w:lineRule="auto"/>
            <w:ind w:left="806"/>
          </w:pPr>
        </w:pPrChange>
      </w:pPr>
    </w:p>
    <w:p w14:paraId="33143FC6" w14:textId="638793AA" w:rsidR="00AD2760" w:rsidRPr="00AD2760" w:rsidRDefault="001956B3" w:rsidP="0048657D">
      <w:pPr>
        <w:pStyle w:val="a3"/>
        <w:numPr>
          <w:ilvl w:val="0"/>
          <w:numId w:val="4"/>
        </w:numPr>
        <w:spacing w:after="0" w:line="360" w:lineRule="auto"/>
        <w:jc w:val="both"/>
        <w:rPr>
          <w:ins w:id="89" w:author="Shimon" w:date="2022-05-16T14:32:00Z"/>
          <w:rFonts w:ascii="David" w:hAnsi="David" w:cs="David"/>
          <w:sz w:val="24"/>
          <w:szCs w:val="24"/>
          <w:rtl/>
          <w:rPrChange w:id="90" w:author="Shimon" w:date="2022-05-16T14:32:00Z">
            <w:rPr>
              <w:ins w:id="91" w:author="Shimon" w:date="2022-05-16T14:32:00Z"/>
              <w:rtl/>
            </w:rPr>
          </w:rPrChange>
        </w:rPr>
      </w:pPr>
      <w:ins w:id="92" w:author="Shimon" w:date="2022-05-16T11:25:00Z">
        <w:r w:rsidRPr="00ED5D26">
          <w:rPr>
            <w:rFonts w:ascii="David" w:hAnsi="David" w:cs="David" w:hint="eastAsia"/>
            <w:sz w:val="24"/>
            <w:szCs w:val="24"/>
            <w:rtl/>
          </w:rPr>
          <w:t>בחודש</w:t>
        </w:r>
        <w:r w:rsidRPr="00ED5D26">
          <w:rPr>
            <w:rFonts w:ascii="David" w:hAnsi="David" w:cs="David"/>
            <w:sz w:val="24"/>
            <w:szCs w:val="24"/>
            <w:rtl/>
          </w:rPr>
          <w:t xml:space="preserve"> אוגוסט </w:t>
        </w:r>
      </w:ins>
      <w:ins w:id="93" w:author="Shimon" w:date="2022-05-16T11:18:00Z">
        <w:r w:rsidR="0052464F" w:rsidRPr="00ED5D26">
          <w:rPr>
            <w:rFonts w:ascii="David" w:hAnsi="David" w:cs="David" w:hint="eastAsia"/>
            <w:sz w:val="24"/>
            <w:szCs w:val="24"/>
            <w:rtl/>
          </w:rPr>
          <w:t>ביום</w:t>
        </w:r>
        <w:r w:rsidR="0052464F" w:rsidRPr="00ED5D26">
          <w:rPr>
            <w:rFonts w:ascii="David" w:hAnsi="David" w:cs="David"/>
            <w:sz w:val="24"/>
            <w:szCs w:val="24"/>
            <w:rtl/>
          </w:rPr>
          <w:t xml:space="preserve"> 2012</w:t>
        </w:r>
      </w:ins>
      <w:ins w:id="94" w:author="Shimon" w:date="2022-05-16T13:22:00Z">
        <w:r w:rsidR="00664ABB" w:rsidRPr="00ED5D26">
          <w:rPr>
            <w:rFonts w:ascii="David" w:hAnsi="David" w:cs="David"/>
            <w:sz w:val="24"/>
            <w:szCs w:val="24"/>
            <w:rtl/>
          </w:rPr>
          <w:t xml:space="preserve">, </w:t>
        </w:r>
        <w:r w:rsidR="00664ABB" w:rsidRPr="00ED5D26">
          <w:rPr>
            <w:rFonts w:ascii="David" w:hAnsi="David" w:cs="David" w:hint="eastAsia"/>
            <w:sz w:val="24"/>
            <w:szCs w:val="24"/>
            <w:rtl/>
          </w:rPr>
          <w:t>במהלך</w:t>
        </w:r>
        <w:r w:rsidR="00664ABB" w:rsidRPr="00ED5D26">
          <w:rPr>
            <w:rFonts w:ascii="David" w:hAnsi="David" w:cs="David"/>
            <w:sz w:val="24"/>
            <w:szCs w:val="24"/>
            <w:rtl/>
          </w:rPr>
          <w:t xml:space="preserve"> </w:t>
        </w:r>
        <w:r w:rsidR="00664ABB" w:rsidRPr="00ED5D26">
          <w:rPr>
            <w:rFonts w:ascii="David" w:hAnsi="David" w:cs="David" w:hint="eastAsia"/>
            <w:sz w:val="24"/>
            <w:szCs w:val="24"/>
            <w:rtl/>
          </w:rPr>
          <w:t>התקופה</w:t>
        </w:r>
        <w:r w:rsidR="00664ABB" w:rsidRPr="00ED5D26">
          <w:rPr>
            <w:rFonts w:ascii="David" w:hAnsi="David" w:cs="David"/>
            <w:sz w:val="24"/>
            <w:szCs w:val="24"/>
            <w:rtl/>
          </w:rPr>
          <w:t xml:space="preserve"> </w:t>
        </w:r>
        <w:r w:rsidR="00664ABB" w:rsidRPr="00ED5D26">
          <w:rPr>
            <w:rFonts w:ascii="David" w:hAnsi="David" w:cs="David" w:hint="eastAsia"/>
            <w:sz w:val="24"/>
            <w:szCs w:val="24"/>
            <w:rtl/>
          </w:rPr>
          <w:t>הקצובה</w:t>
        </w:r>
        <w:r w:rsidR="00664ABB" w:rsidRPr="00ED5D26">
          <w:rPr>
            <w:rFonts w:ascii="David" w:hAnsi="David" w:cs="David"/>
            <w:sz w:val="24"/>
            <w:szCs w:val="24"/>
            <w:rtl/>
          </w:rPr>
          <w:t xml:space="preserve"> </w:t>
        </w:r>
        <w:r w:rsidR="00664ABB" w:rsidRPr="00ED5D26">
          <w:rPr>
            <w:rFonts w:ascii="David" w:hAnsi="David" w:cs="David" w:hint="eastAsia"/>
            <w:sz w:val="24"/>
            <w:szCs w:val="24"/>
            <w:rtl/>
          </w:rPr>
          <w:t>של</w:t>
        </w:r>
        <w:r w:rsidR="00664ABB" w:rsidRPr="00ED5D26">
          <w:rPr>
            <w:rFonts w:ascii="David" w:hAnsi="David" w:cs="David"/>
            <w:sz w:val="24"/>
            <w:szCs w:val="24"/>
            <w:rtl/>
          </w:rPr>
          <w:t xml:space="preserve"> </w:t>
        </w:r>
        <w:r w:rsidR="00664ABB" w:rsidRPr="00ED5D26">
          <w:rPr>
            <w:rFonts w:ascii="David" w:hAnsi="David" w:cs="David" w:hint="eastAsia"/>
            <w:sz w:val="24"/>
            <w:szCs w:val="24"/>
            <w:rtl/>
          </w:rPr>
          <w:t>החוזה</w:t>
        </w:r>
        <w:r w:rsidR="00664ABB" w:rsidRPr="00ED5D26">
          <w:rPr>
            <w:rFonts w:ascii="David" w:hAnsi="David" w:cs="David"/>
            <w:sz w:val="24"/>
            <w:szCs w:val="24"/>
            <w:rtl/>
          </w:rPr>
          <w:t xml:space="preserve"> (שכאמור </w:t>
        </w:r>
        <w:r w:rsidR="00664ABB" w:rsidRPr="00ED5D26">
          <w:rPr>
            <w:rFonts w:ascii="David" w:hAnsi="David" w:cs="David" w:hint="eastAsia"/>
            <w:sz w:val="24"/>
            <w:szCs w:val="24"/>
            <w:rtl/>
          </w:rPr>
          <w:t>הוארך</w:t>
        </w:r>
        <w:r w:rsidR="00664ABB" w:rsidRPr="00ED5D26">
          <w:rPr>
            <w:rFonts w:ascii="David" w:hAnsi="David" w:cs="David"/>
            <w:sz w:val="24"/>
            <w:szCs w:val="24"/>
            <w:rtl/>
          </w:rPr>
          <w:t xml:space="preserve"> </w:t>
        </w:r>
        <w:r w:rsidR="00664ABB" w:rsidRPr="00ED5D26">
          <w:rPr>
            <w:rFonts w:ascii="David" w:hAnsi="David" w:cs="David" w:hint="eastAsia"/>
            <w:sz w:val="24"/>
            <w:szCs w:val="24"/>
            <w:rtl/>
          </w:rPr>
          <w:t>עד</w:t>
        </w:r>
        <w:r w:rsidR="00664ABB" w:rsidRPr="00ED5D26">
          <w:rPr>
            <w:rFonts w:ascii="David" w:hAnsi="David" w:cs="David"/>
            <w:sz w:val="24"/>
            <w:szCs w:val="24"/>
            <w:rtl/>
          </w:rPr>
          <w:t xml:space="preserve"> 31.</w:t>
        </w:r>
      </w:ins>
      <w:ins w:id="95" w:author="Shimon" w:date="2022-05-16T13:23:00Z">
        <w:r w:rsidR="00664ABB" w:rsidRPr="00ED5D26">
          <w:rPr>
            <w:rFonts w:ascii="David" w:hAnsi="David" w:cs="David"/>
            <w:sz w:val="24"/>
            <w:szCs w:val="24"/>
            <w:rtl/>
          </w:rPr>
          <w:t>3.2014)</w:t>
        </w:r>
      </w:ins>
      <w:ins w:id="96" w:author="Shimon" w:date="2022-05-16T13:33:00Z">
        <w:r w:rsidR="00F321B5" w:rsidRPr="00ED5D26">
          <w:rPr>
            <w:rFonts w:ascii="David" w:hAnsi="David" w:cs="David"/>
            <w:sz w:val="24"/>
            <w:szCs w:val="24"/>
            <w:rtl/>
          </w:rPr>
          <w:t xml:space="preserve"> ובניגוד לאמור בו,</w:t>
        </w:r>
      </w:ins>
      <w:ins w:id="97" w:author="Shimon" w:date="2022-05-16T13:23:00Z">
        <w:r w:rsidR="00664ABB" w:rsidRPr="00ED5D26">
          <w:rPr>
            <w:rFonts w:ascii="David" w:hAnsi="David" w:cs="David"/>
            <w:sz w:val="24"/>
            <w:szCs w:val="24"/>
            <w:rtl/>
          </w:rPr>
          <w:t xml:space="preserve"> </w:t>
        </w:r>
      </w:ins>
      <w:ins w:id="98" w:author="Shimon" w:date="2022-05-16T13:27:00Z">
        <w:r w:rsidR="00F321B5" w:rsidRPr="00ED5D26">
          <w:rPr>
            <w:rFonts w:ascii="David" w:hAnsi="David" w:cs="David" w:hint="eastAsia"/>
            <w:sz w:val="24"/>
            <w:szCs w:val="24"/>
            <w:rtl/>
          </w:rPr>
          <w:t>אסרה</w:t>
        </w:r>
        <w:r w:rsidR="00F321B5" w:rsidRPr="00ED5D26">
          <w:rPr>
            <w:rFonts w:ascii="David" w:hAnsi="David" w:cs="David"/>
            <w:sz w:val="24"/>
            <w:szCs w:val="24"/>
            <w:rtl/>
          </w:rPr>
          <w:t xml:space="preserve"> </w:t>
        </w:r>
        <w:r w:rsidR="00F321B5" w:rsidRPr="00ED5D26">
          <w:rPr>
            <w:rFonts w:ascii="David" w:hAnsi="David" w:cs="David" w:hint="eastAsia"/>
            <w:sz w:val="24"/>
            <w:szCs w:val="24"/>
            <w:rtl/>
          </w:rPr>
          <w:t>סמנכ</w:t>
        </w:r>
      </w:ins>
      <w:ins w:id="99" w:author="Shimon" w:date="2022-05-16T13:28:00Z">
        <w:r w:rsidR="00F321B5" w:rsidRPr="00ED5D26">
          <w:rPr>
            <w:rFonts w:ascii="David" w:hAnsi="David" w:cs="David"/>
            <w:sz w:val="24"/>
            <w:szCs w:val="24"/>
            <w:rtl/>
          </w:rPr>
          <w:t xml:space="preserve">"לית </w:t>
        </w:r>
        <w:r w:rsidR="00F321B5" w:rsidRPr="00ED5D26">
          <w:rPr>
            <w:rFonts w:ascii="David" w:hAnsi="David" w:cs="David" w:hint="eastAsia"/>
            <w:sz w:val="24"/>
            <w:szCs w:val="24"/>
            <w:rtl/>
          </w:rPr>
          <w:t>משרד</w:t>
        </w:r>
        <w:r w:rsidR="00F321B5" w:rsidRPr="00ED5D26">
          <w:rPr>
            <w:rFonts w:ascii="David" w:hAnsi="David" w:cs="David"/>
            <w:sz w:val="24"/>
            <w:szCs w:val="24"/>
            <w:rtl/>
          </w:rPr>
          <w:t xml:space="preserve"> </w:t>
        </w:r>
        <w:r w:rsidR="00F321B5" w:rsidRPr="00ED5D26">
          <w:rPr>
            <w:rFonts w:ascii="David" w:hAnsi="David" w:cs="David" w:hint="eastAsia"/>
            <w:sz w:val="24"/>
            <w:szCs w:val="24"/>
            <w:rtl/>
          </w:rPr>
          <w:t>האוצר</w:t>
        </w:r>
        <w:r w:rsidR="00F321B5" w:rsidRPr="00ED5D26">
          <w:rPr>
            <w:rFonts w:ascii="David" w:hAnsi="David" w:cs="David"/>
            <w:sz w:val="24"/>
            <w:szCs w:val="24"/>
            <w:rtl/>
          </w:rPr>
          <w:t xml:space="preserve"> </w:t>
        </w:r>
        <w:r w:rsidR="00F321B5" w:rsidRPr="00ED5D26">
          <w:rPr>
            <w:rFonts w:ascii="David" w:hAnsi="David" w:cs="David" w:hint="eastAsia"/>
            <w:sz w:val="24"/>
            <w:szCs w:val="24"/>
            <w:rtl/>
          </w:rPr>
          <w:t>על</w:t>
        </w:r>
        <w:r w:rsidR="00F321B5" w:rsidRPr="00ED5D26">
          <w:rPr>
            <w:rFonts w:ascii="David" w:hAnsi="David" w:cs="David"/>
            <w:sz w:val="24"/>
            <w:szCs w:val="24"/>
            <w:rtl/>
          </w:rPr>
          <w:t xml:space="preserve"> </w:t>
        </w:r>
        <w:r w:rsidR="00F321B5" w:rsidRPr="00ED5D26">
          <w:rPr>
            <w:rFonts w:ascii="David" w:hAnsi="David" w:cs="David" w:hint="eastAsia"/>
            <w:sz w:val="24"/>
            <w:szCs w:val="24"/>
            <w:rtl/>
          </w:rPr>
          <w:t>התובע</w:t>
        </w:r>
      </w:ins>
      <w:ins w:id="100" w:author="Shimon" w:date="2022-05-16T13:30:00Z">
        <w:r w:rsidR="00F321B5" w:rsidRPr="00ED5D26">
          <w:rPr>
            <w:rFonts w:ascii="David" w:hAnsi="David" w:cs="David"/>
            <w:sz w:val="24"/>
            <w:szCs w:val="24"/>
            <w:rtl/>
          </w:rPr>
          <w:t xml:space="preserve">, </w:t>
        </w:r>
      </w:ins>
      <w:ins w:id="101" w:author="Shimon" w:date="2022-05-16T13:28:00Z">
        <w:r w:rsidR="00F321B5" w:rsidRPr="00ED5D26">
          <w:rPr>
            <w:rFonts w:ascii="David" w:hAnsi="David" w:cs="David" w:hint="eastAsia"/>
            <w:sz w:val="24"/>
            <w:szCs w:val="24"/>
            <w:rtl/>
          </w:rPr>
          <w:t>להכנס</w:t>
        </w:r>
        <w:r w:rsidR="00F321B5" w:rsidRPr="00ED5D26">
          <w:rPr>
            <w:rFonts w:ascii="David" w:hAnsi="David" w:cs="David"/>
            <w:sz w:val="24"/>
            <w:szCs w:val="24"/>
            <w:rtl/>
          </w:rPr>
          <w:t xml:space="preserve"> למשרדו בטענה שבחודש יולי 2012 </w:t>
        </w:r>
      </w:ins>
      <w:ins w:id="102" w:author="Shimon" w:date="2022-05-16T13:29:00Z">
        <w:r w:rsidR="00F321B5" w:rsidRPr="00ED5D26">
          <w:rPr>
            <w:rFonts w:ascii="David" w:hAnsi="David" w:cs="David" w:hint="eastAsia"/>
            <w:sz w:val="24"/>
            <w:szCs w:val="24"/>
            <w:rtl/>
          </w:rPr>
          <w:t>הגיע</w:t>
        </w:r>
        <w:r w:rsidR="00F321B5" w:rsidRPr="00ED5D26">
          <w:rPr>
            <w:rFonts w:ascii="David" w:hAnsi="David" w:cs="David"/>
            <w:sz w:val="24"/>
            <w:szCs w:val="24"/>
            <w:rtl/>
          </w:rPr>
          <w:t xml:space="preserve"> </w:t>
        </w:r>
        <w:r w:rsidR="00F321B5" w:rsidRPr="00ED5D26">
          <w:rPr>
            <w:rFonts w:ascii="David" w:hAnsi="David" w:cs="David" w:hint="eastAsia"/>
            <w:sz w:val="24"/>
            <w:szCs w:val="24"/>
            <w:rtl/>
          </w:rPr>
          <w:t>לגיל</w:t>
        </w:r>
        <w:r w:rsidR="00F321B5" w:rsidRPr="00ED5D26">
          <w:rPr>
            <w:rFonts w:ascii="David" w:hAnsi="David" w:cs="David"/>
            <w:sz w:val="24"/>
            <w:szCs w:val="24"/>
            <w:rtl/>
          </w:rPr>
          <w:t xml:space="preserve"> </w:t>
        </w:r>
        <w:r w:rsidR="00F321B5" w:rsidRPr="00ED5D26">
          <w:rPr>
            <w:rFonts w:ascii="David" w:hAnsi="David" w:cs="David" w:hint="eastAsia"/>
            <w:sz w:val="24"/>
            <w:szCs w:val="24"/>
            <w:rtl/>
          </w:rPr>
          <w:t>פרישה</w:t>
        </w:r>
      </w:ins>
      <w:ins w:id="103" w:author="Shimon" w:date="2022-05-16T13:30:00Z">
        <w:r w:rsidR="00F321B5" w:rsidRPr="00ED5D26">
          <w:rPr>
            <w:rFonts w:ascii="David" w:hAnsi="David" w:cs="David"/>
            <w:sz w:val="24"/>
            <w:szCs w:val="24"/>
            <w:rtl/>
          </w:rPr>
          <w:t xml:space="preserve"> </w:t>
        </w:r>
      </w:ins>
      <w:ins w:id="104" w:author="Shimon" w:date="2022-05-16T13:29:00Z">
        <w:r w:rsidR="00F321B5" w:rsidRPr="00ED5D26">
          <w:rPr>
            <w:rFonts w:ascii="David" w:hAnsi="David" w:cs="David"/>
            <w:sz w:val="24"/>
            <w:szCs w:val="24"/>
            <w:rtl/>
          </w:rPr>
          <w:t>(67</w:t>
        </w:r>
      </w:ins>
      <w:ins w:id="105" w:author="Shimon" w:date="2022-05-16T13:30:00Z">
        <w:r w:rsidR="00F321B5" w:rsidRPr="00ED5D26">
          <w:rPr>
            <w:rFonts w:ascii="David" w:hAnsi="David" w:cs="David"/>
            <w:sz w:val="24"/>
            <w:szCs w:val="24"/>
            <w:rtl/>
          </w:rPr>
          <w:t>)</w:t>
        </w:r>
      </w:ins>
      <w:ins w:id="106" w:author="Shimon" w:date="2022-05-16T14:25:00Z">
        <w:r w:rsidR="00BF24C0">
          <w:rPr>
            <w:rFonts w:ascii="David" w:hAnsi="David" w:cs="David" w:hint="cs"/>
            <w:sz w:val="24"/>
            <w:szCs w:val="24"/>
            <w:rtl/>
          </w:rPr>
          <w:t xml:space="preserve"> </w:t>
        </w:r>
      </w:ins>
      <w:ins w:id="107" w:author="Shimon" w:date="2022-05-18T11:57:00Z">
        <w:r w:rsidR="009A5A85">
          <w:rPr>
            <w:rFonts w:ascii="David" w:hAnsi="David" w:cs="David" w:hint="cs"/>
            <w:sz w:val="24"/>
            <w:szCs w:val="24"/>
            <w:rtl/>
          </w:rPr>
          <w:t>(</w:t>
        </w:r>
      </w:ins>
      <w:ins w:id="108" w:author="Shimon" w:date="2022-05-16T14:25:00Z">
        <w:r w:rsidR="00BF24C0">
          <w:rPr>
            <w:rFonts w:ascii="David" w:hAnsi="David" w:cs="David" w:hint="cs"/>
            <w:sz w:val="24"/>
            <w:szCs w:val="24"/>
            <w:rtl/>
          </w:rPr>
          <w:t>ר' פרוטוקול מ-5.8.2012 המצ</w:t>
        </w:r>
      </w:ins>
      <w:ins w:id="109" w:author="Shimon" w:date="2022-05-16T14:26:00Z">
        <w:r w:rsidR="00BF24C0">
          <w:rPr>
            <w:rFonts w:ascii="David" w:hAnsi="David" w:cs="David" w:hint="cs"/>
            <w:sz w:val="24"/>
            <w:szCs w:val="24"/>
            <w:rtl/>
          </w:rPr>
          <w:t>"ב כנספח</w:t>
        </w:r>
        <w:r w:rsidR="00BF24C0" w:rsidRPr="00BF24C0">
          <w:rPr>
            <w:rFonts w:ascii="David" w:hAnsi="David" w:cs="David"/>
            <w:sz w:val="24"/>
            <w:szCs w:val="24"/>
            <w:highlight w:val="yellow"/>
            <w:rtl/>
            <w:rPrChange w:id="110" w:author="Shimon" w:date="2022-05-16T14:26:00Z">
              <w:rPr>
                <w:rFonts w:ascii="David" w:hAnsi="David" w:cs="David"/>
                <w:sz w:val="24"/>
                <w:szCs w:val="24"/>
                <w:rtl/>
              </w:rPr>
            </w:rPrChange>
          </w:rPr>
          <w:t>..</w:t>
        </w:r>
        <w:r w:rsidR="00BF24C0">
          <w:rPr>
            <w:rFonts w:ascii="David" w:hAnsi="David" w:cs="David" w:hint="cs"/>
            <w:sz w:val="24"/>
            <w:szCs w:val="24"/>
            <w:rtl/>
          </w:rPr>
          <w:t>)</w:t>
        </w:r>
      </w:ins>
      <w:ins w:id="111" w:author="Shimon" w:date="2022-05-16T13:34:00Z">
        <w:r w:rsidR="00F321B5" w:rsidRPr="00ED5D26">
          <w:rPr>
            <w:rFonts w:ascii="David" w:hAnsi="David" w:cs="David"/>
            <w:sz w:val="24"/>
            <w:szCs w:val="24"/>
            <w:rtl/>
          </w:rPr>
          <w:t xml:space="preserve"> </w:t>
        </w:r>
      </w:ins>
      <w:ins w:id="112" w:author="Shimon" w:date="2022-05-16T13:37:00Z">
        <w:r w:rsidR="00ED5D26" w:rsidRPr="00ED5D26">
          <w:rPr>
            <w:rFonts w:ascii="David" w:hAnsi="David" w:cs="David" w:hint="eastAsia"/>
            <w:sz w:val="24"/>
            <w:szCs w:val="24"/>
            <w:rtl/>
          </w:rPr>
          <w:t>המהלך</w:t>
        </w:r>
        <w:r w:rsidR="00ED5D26" w:rsidRPr="00ED5D26">
          <w:rPr>
            <w:rFonts w:ascii="David" w:hAnsi="David" w:cs="David"/>
            <w:sz w:val="24"/>
            <w:szCs w:val="24"/>
            <w:rtl/>
          </w:rPr>
          <w:t xml:space="preserve"> </w:t>
        </w:r>
      </w:ins>
      <w:ins w:id="113" w:author="Shimon" w:date="2022-05-16T14:16:00Z">
        <w:r w:rsidR="00BF24C0">
          <w:rPr>
            <w:rFonts w:ascii="David" w:hAnsi="David" w:cs="David" w:hint="cs"/>
            <w:sz w:val="24"/>
            <w:szCs w:val="24"/>
            <w:rtl/>
          </w:rPr>
          <w:t xml:space="preserve"> בוצע </w:t>
        </w:r>
      </w:ins>
      <w:ins w:id="114" w:author="Shimon" w:date="2022-05-16T14:17:00Z">
        <w:r w:rsidR="00BF24C0">
          <w:rPr>
            <w:rFonts w:ascii="David" w:hAnsi="David" w:cs="David" w:hint="cs"/>
            <w:sz w:val="24"/>
            <w:szCs w:val="24"/>
            <w:rtl/>
          </w:rPr>
          <w:t xml:space="preserve"> ל</w:t>
        </w:r>
        <w:r w:rsidR="00BF24C0" w:rsidRPr="00F36D23">
          <w:rPr>
            <w:rFonts w:ascii="David" w:hAnsi="David" w:cs="David" w:hint="cs"/>
            <w:sz w:val="24"/>
            <w:szCs w:val="24"/>
            <w:rtl/>
          </w:rPr>
          <w:t>לא סמכות</w:t>
        </w:r>
        <w:r w:rsidR="00BF24C0">
          <w:rPr>
            <w:rFonts w:ascii="David" w:hAnsi="David" w:cs="David" w:hint="cs"/>
            <w:sz w:val="24"/>
            <w:szCs w:val="24"/>
            <w:rtl/>
          </w:rPr>
          <w:t xml:space="preserve">, </w:t>
        </w:r>
        <w:r w:rsidR="00BF24C0" w:rsidRPr="00F36D23">
          <w:rPr>
            <w:rFonts w:ascii="David" w:hAnsi="David" w:cs="David" w:hint="cs"/>
            <w:sz w:val="24"/>
            <w:szCs w:val="24"/>
            <w:rtl/>
          </w:rPr>
          <w:t xml:space="preserve">ללא שימוע </w:t>
        </w:r>
        <w:r w:rsidR="00BF24C0">
          <w:rPr>
            <w:rFonts w:ascii="David" w:hAnsi="David" w:cs="David" w:hint="cs"/>
            <w:sz w:val="24"/>
            <w:szCs w:val="24"/>
            <w:rtl/>
          </w:rPr>
          <w:t>ובני</w:t>
        </w:r>
      </w:ins>
      <w:ins w:id="115" w:author="Shimon" w:date="2022-05-16T13:37:00Z">
        <w:r w:rsidR="00ED5D26" w:rsidRPr="00ED5D26">
          <w:rPr>
            <w:rFonts w:ascii="David" w:hAnsi="David" w:cs="David" w:hint="eastAsia"/>
            <w:sz w:val="24"/>
            <w:szCs w:val="24"/>
            <w:rtl/>
          </w:rPr>
          <w:t>ג</w:t>
        </w:r>
      </w:ins>
      <w:ins w:id="116" w:author="Shimon" w:date="2022-05-16T14:17:00Z">
        <w:r w:rsidR="00BF24C0">
          <w:rPr>
            <w:rFonts w:ascii="David" w:hAnsi="David" w:cs="David" w:hint="cs"/>
            <w:sz w:val="24"/>
            <w:szCs w:val="24"/>
            <w:rtl/>
          </w:rPr>
          <w:t>ו</w:t>
        </w:r>
      </w:ins>
      <w:ins w:id="117" w:author="Shimon" w:date="2022-05-16T13:37:00Z">
        <w:r w:rsidR="00ED5D26" w:rsidRPr="00ED5D26">
          <w:rPr>
            <w:rFonts w:ascii="David" w:hAnsi="David" w:cs="David" w:hint="eastAsia"/>
            <w:sz w:val="24"/>
            <w:szCs w:val="24"/>
            <w:rtl/>
          </w:rPr>
          <w:t>ד</w:t>
        </w:r>
        <w:r w:rsidR="00ED5D26" w:rsidRPr="00ED5D26">
          <w:rPr>
            <w:rFonts w:ascii="David" w:hAnsi="David" w:cs="David"/>
            <w:sz w:val="24"/>
            <w:szCs w:val="24"/>
            <w:rtl/>
          </w:rPr>
          <w:t xml:space="preserve"> </w:t>
        </w:r>
      </w:ins>
      <w:ins w:id="118" w:author="Shimon" w:date="2022-05-16T14:17:00Z">
        <w:r w:rsidR="00BF24C0">
          <w:rPr>
            <w:rFonts w:ascii="David" w:hAnsi="David" w:cs="David" w:hint="cs"/>
            <w:sz w:val="24"/>
            <w:szCs w:val="24"/>
            <w:rtl/>
          </w:rPr>
          <w:t xml:space="preserve">להוראות </w:t>
        </w:r>
      </w:ins>
      <w:ins w:id="119" w:author="Shimon" w:date="2022-05-18T11:58:00Z">
        <w:r w:rsidR="009A5A85" w:rsidRPr="00297EED">
          <w:rPr>
            <w:rFonts w:ascii="David" w:hAnsi="David" w:cs="David" w:hint="cs"/>
            <w:sz w:val="24"/>
            <w:szCs w:val="24"/>
            <w:rtl/>
          </w:rPr>
          <w:t>פיסקה 82.546(א)3</w:t>
        </w:r>
        <w:r w:rsidR="009A5A85">
          <w:rPr>
            <w:rFonts w:ascii="David" w:hAnsi="David" w:cs="David" w:hint="cs"/>
            <w:sz w:val="24"/>
            <w:szCs w:val="24"/>
            <w:rtl/>
          </w:rPr>
          <w:t>)</w:t>
        </w:r>
        <w:r w:rsidR="009A5A85" w:rsidRPr="00297EED">
          <w:rPr>
            <w:rFonts w:ascii="David" w:hAnsi="David" w:cs="David" w:hint="cs"/>
            <w:sz w:val="24"/>
            <w:szCs w:val="24"/>
            <w:rtl/>
          </w:rPr>
          <w:t xml:space="preserve"> </w:t>
        </w:r>
        <w:r w:rsidR="009A5A85">
          <w:rPr>
            <w:rFonts w:ascii="David" w:hAnsi="David" w:cs="David" w:hint="cs"/>
            <w:sz w:val="24"/>
            <w:szCs w:val="24"/>
            <w:rtl/>
          </w:rPr>
          <w:t>ב</w:t>
        </w:r>
      </w:ins>
      <w:ins w:id="120" w:author="Shimon" w:date="2022-05-16T14:17:00Z">
        <w:r w:rsidR="00BF24C0">
          <w:rPr>
            <w:rFonts w:ascii="David" w:hAnsi="David" w:cs="David" w:hint="cs"/>
            <w:sz w:val="24"/>
            <w:szCs w:val="24"/>
            <w:rtl/>
          </w:rPr>
          <w:t>תקשי"ר</w:t>
        </w:r>
      </w:ins>
      <w:ins w:id="121" w:author="Shimon" w:date="2022-05-16T14:18:00Z">
        <w:r w:rsidR="00BF24C0">
          <w:rPr>
            <w:rFonts w:ascii="David" w:hAnsi="David" w:cs="David" w:hint="cs"/>
            <w:sz w:val="24"/>
            <w:szCs w:val="24"/>
            <w:rtl/>
          </w:rPr>
          <w:t xml:space="preserve"> </w:t>
        </w:r>
      </w:ins>
      <w:ins w:id="122" w:author="Shimon" w:date="2022-05-16T13:40:00Z">
        <w:r w:rsidR="00ED5D26" w:rsidRPr="00ED5D26">
          <w:rPr>
            <w:rFonts w:ascii="David" w:hAnsi="David" w:cs="David" w:hint="eastAsia"/>
            <w:sz w:val="24"/>
            <w:szCs w:val="24"/>
            <w:rtl/>
          </w:rPr>
          <w:t>לפיה</w:t>
        </w:r>
        <w:r w:rsidR="00ED5D26" w:rsidRPr="00ED5D26">
          <w:rPr>
            <w:rFonts w:ascii="David" w:hAnsi="David" w:cs="David"/>
            <w:sz w:val="24"/>
            <w:szCs w:val="24"/>
            <w:rtl/>
          </w:rPr>
          <w:t xml:space="preserve"> </w:t>
        </w:r>
        <w:r w:rsidR="00ED5D26" w:rsidRPr="00ED5D26">
          <w:rPr>
            <w:rFonts w:ascii="David" w:hAnsi="David" w:cs="David" w:hint="eastAsia"/>
            <w:sz w:val="24"/>
            <w:szCs w:val="24"/>
            <w:rtl/>
          </w:rPr>
          <w:t>מדיניות</w:t>
        </w:r>
        <w:r w:rsidR="00ED5D26" w:rsidRPr="00ED5D26">
          <w:rPr>
            <w:rFonts w:ascii="David" w:hAnsi="David" w:cs="David"/>
            <w:sz w:val="24"/>
            <w:szCs w:val="24"/>
            <w:rtl/>
          </w:rPr>
          <w:t xml:space="preserve"> </w:t>
        </w:r>
        <w:r w:rsidR="00ED5D26" w:rsidRPr="00ED5D26">
          <w:rPr>
            <w:rFonts w:ascii="David" w:hAnsi="David" w:cs="David" w:hint="eastAsia"/>
            <w:sz w:val="24"/>
            <w:szCs w:val="24"/>
            <w:rtl/>
          </w:rPr>
          <w:t>נציבות</w:t>
        </w:r>
        <w:r w:rsidR="00ED5D26" w:rsidRPr="00ED5D26">
          <w:rPr>
            <w:rFonts w:ascii="David" w:hAnsi="David" w:cs="David"/>
            <w:sz w:val="24"/>
            <w:szCs w:val="24"/>
            <w:rtl/>
          </w:rPr>
          <w:t xml:space="preserve"> </w:t>
        </w:r>
        <w:r w:rsidR="00ED5D26" w:rsidRPr="00ED5D26">
          <w:rPr>
            <w:rFonts w:ascii="David" w:hAnsi="David" w:cs="David" w:hint="eastAsia"/>
            <w:sz w:val="24"/>
            <w:szCs w:val="24"/>
            <w:rtl/>
          </w:rPr>
          <w:t>שרות</w:t>
        </w:r>
        <w:r w:rsidR="00ED5D26" w:rsidRPr="00ED5D26">
          <w:rPr>
            <w:rFonts w:ascii="David" w:hAnsi="David" w:cs="David"/>
            <w:sz w:val="24"/>
            <w:szCs w:val="24"/>
            <w:rtl/>
          </w:rPr>
          <w:t xml:space="preserve"> </w:t>
        </w:r>
        <w:r w:rsidR="00ED5D26" w:rsidRPr="00ED5D26">
          <w:rPr>
            <w:rFonts w:ascii="David" w:hAnsi="David" w:cs="David" w:hint="eastAsia"/>
            <w:sz w:val="24"/>
            <w:szCs w:val="24"/>
            <w:rtl/>
          </w:rPr>
          <w:t>המדינה</w:t>
        </w:r>
      </w:ins>
      <w:ins w:id="123" w:author="Shimon" w:date="2022-05-16T13:41:00Z">
        <w:r w:rsidR="00ED5D26" w:rsidRPr="00ED5D26">
          <w:rPr>
            <w:rFonts w:ascii="David" w:hAnsi="David" w:cs="David"/>
            <w:sz w:val="24"/>
            <w:szCs w:val="24"/>
            <w:rtl/>
          </w:rPr>
          <w:t xml:space="preserve"> </w:t>
        </w:r>
      </w:ins>
      <w:ins w:id="124" w:author="Shimon" w:date="2022-05-16T13:40:00Z">
        <w:r w:rsidR="00ED5D26" w:rsidRPr="00ED5D26">
          <w:rPr>
            <w:rFonts w:ascii="David" w:hAnsi="David" w:cs="David"/>
            <w:sz w:val="24"/>
            <w:szCs w:val="24"/>
            <w:rtl/>
          </w:rPr>
          <w:t>(</w:t>
        </w:r>
        <w:r w:rsidR="00ED5D26" w:rsidRPr="00ED5D26">
          <w:rPr>
            <w:rFonts w:ascii="David" w:hAnsi="David" w:cs="David" w:hint="eastAsia"/>
            <w:sz w:val="24"/>
            <w:szCs w:val="24"/>
            <w:rtl/>
          </w:rPr>
          <w:t>נש</w:t>
        </w:r>
        <w:r w:rsidR="00ED5D26" w:rsidRPr="00ED5D26">
          <w:rPr>
            <w:rFonts w:ascii="David" w:hAnsi="David" w:cs="David"/>
            <w:sz w:val="24"/>
            <w:szCs w:val="24"/>
            <w:rtl/>
          </w:rPr>
          <w:t>"</w:t>
        </w:r>
      </w:ins>
      <w:ins w:id="125" w:author="Shimon" w:date="2022-05-16T13:41:00Z">
        <w:r w:rsidR="00ED5D26" w:rsidRPr="00ED5D26">
          <w:rPr>
            <w:rFonts w:ascii="David" w:hAnsi="David" w:cs="David" w:hint="eastAsia"/>
            <w:sz w:val="24"/>
            <w:szCs w:val="24"/>
            <w:rtl/>
          </w:rPr>
          <w:t>ם</w:t>
        </w:r>
        <w:r w:rsidR="00ED5D26" w:rsidRPr="00ED5D26">
          <w:rPr>
            <w:rFonts w:ascii="David" w:hAnsi="David" w:cs="David"/>
            <w:sz w:val="24"/>
            <w:szCs w:val="24"/>
            <w:rtl/>
          </w:rPr>
          <w:t>)</w:t>
        </w:r>
      </w:ins>
      <w:ins w:id="126" w:author="Shimon" w:date="2022-05-16T13:39:00Z">
        <w:r w:rsidR="00ED5D26" w:rsidRPr="00ED5D26">
          <w:rPr>
            <w:rFonts w:ascii="David" w:hAnsi="David" w:cs="David"/>
            <w:sz w:val="24"/>
            <w:szCs w:val="24"/>
            <w:rtl/>
          </w:rPr>
          <w:t xml:space="preserve"> </w:t>
        </w:r>
      </w:ins>
      <w:ins w:id="127" w:author="Shimon" w:date="2022-05-16T13:41:00Z">
        <w:r w:rsidR="00ED5D26" w:rsidRPr="00ED5D26">
          <w:rPr>
            <w:rFonts w:ascii="David" w:hAnsi="David" w:cs="David" w:hint="eastAsia"/>
            <w:sz w:val="24"/>
            <w:szCs w:val="24"/>
            <w:rtl/>
          </w:rPr>
          <w:t>היא</w:t>
        </w:r>
        <w:r w:rsidR="00ED5D26" w:rsidRPr="00ED5D26">
          <w:rPr>
            <w:rFonts w:ascii="David" w:hAnsi="David" w:cs="David"/>
            <w:sz w:val="24"/>
            <w:szCs w:val="24"/>
            <w:rtl/>
          </w:rPr>
          <w:t xml:space="preserve"> </w:t>
        </w:r>
        <w:r w:rsidR="00ED5D26" w:rsidRPr="00ED5D26">
          <w:rPr>
            <w:rFonts w:ascii="David" w:hAnsi="David" w:cs="David"/>
            <w:sz w:val="24"/>
            <w:szCs w:val="24"/>
            <w:rtl/>
            <w:rPrChange w:id="128" w:author="Shimon" w:date="2022-05-16T13:46:00Z">
              <w:rPr>
                <w:rFonts w:ascii="Times New Roman" w:eastAsia="Times New Roman" w:hAnsi="Times New Roman" w:cs="Times New Roman"/>
                <w:sz w:val="24"/>
                <w:szCs w:val="24"/>
                <w:rtl/>
                <w:lang w:eastAsia="he-IL"/>
              </w:rPr>
            </w:rPrChange>
          </w:rPr>
          <w:t>"</w:t>
        </w:r>
        <w:r w:rsidR="00ED5D26" w:rsidRPr="00ED5D26">
          <w:rPr>
            <w:rFonts w:ascii="David" w:hAnsi="David" w:cs="David" w:hint="eastAsia"/>
            <w:sz w:val="24"/>
            <w:szCs w:val="24"/>
            <w:rtl/>
            <w:rPrChange w:id="129" w:author="Shimon" w:date="2022-05-16T13:46:00Z">
              <w:rPr>
                <w:rFonts w:ascii="Times New Roman" w:eastAsia="Times New Roman" w:hAnsi="Times New Roman" w:cs="Times New Roman" w:hint="eastAsia"/>
                <w:b/>
                <w:bCs/>
                <w:sz w:val="24"/>
                <w:szCs w:val="24"/>
                <w:rtl/>
                <w:lang w:eastAsia="he-IL"/>
              </w:rPr>
            </w:rPrChange>
          </w:rPr>
          <w:t>להרשות</w:t>
        </w:r>
        <w:r w:rsidR="00ED5D26" w:rsidRPr="00ED5D26">
          <w:rPr>
            <w:rFonts w:ascii="David" w:hAnsi="David" w:cs="David"/>
            <w:sz w:val="24"/>
            <w:szCs w:val="24"/>
            <w:rtl/>
            <w:rPrChange w:id="130" w:author="Shimon" w:date="2022-05-16T13:46:00Z">
              <w:rPr>
                <w:rFonts w:ascii="Times New Roman" w:eastAsia="Times New Roman" w:hAnsi="Times New Roman" w:cs="Times New Roman"/>
                <w:b/>
                <w:bCs/>
                <w:sz w:val="24"/>
                <w:szCs w:val="24"/>
                <w:rtl/>
                <w:lang w:eastAsia="he-IL"/>
              </w:rPr>
            </w:rPrChange>
          </w:rPr>
          <w:t xml:space="preserve"> </w:t>
        </w:r>
        <w:r w:rsidR="00ED5D26" w:rsidRPr="00ED5D26">
          <w:rPr>
            <w:rFonts w:ascii="David" w:hAnsi="David" w:cs="David" w:hint="eastAsia"/>
            <w:sz w:val="24"/>
            <w:szCs w:val="24"/>
            <w:rtl/>
            <w:rPrChange w:id="131" w:author="Shimon" w:date="2022-05-16T13:46:00Z">
              <w:rPr>
                <w:rFonts w:ascii="Times New Roman" w:eastAsia="Times New Roman" w:hAnsi="Times New Roman" w:cs="Times New Roman" w:hint="eastAsia"/>
                <w:b/>
                <w:bCs/>
                <w:sz w:val="24"/>
                <w:szCs w:val="24"/>
                <w:rtl/>
                <w:lang w:eastAsia="he-IL"/>
              </w:rPr>
            </w:rPrChange>
          </w:rPr>
          <w:t>את</w:t>
        </w:r>
        <w:r w:rsidR="00ED5D26" w:rsidRPr="00ED5D26">
          <w:rPr>
            <w:rFonts w:ascii="David" w:hAnsi="David" w:cs="David"/>
            <w:sz w:val="24"/>
            <w:szCs w:val="24"/>
            <w:rtl/>
            <w:rPrChange w:id="132" w:author="Shimon" w:date="2022-05-16T13:46:00Z">
              <w:rPr>
                <w:rFonts w:ascii="Times New Roman" w:eastAsia="Times New Roman" w:hAnsi="Times New Roman" w:cs="Times New Roman"/>
                <w:b/>
                <w:bCs/>
                <w:sz w:val="24"/>
                <w:szCs w:val="24"/>
                <w:rtl/>
                <w:lang w:eastAsia="he-IL"/>
              </w:rPr>
            </w:rPrChange>
          </w:rPr>
          <w:t xml:space="preserve"> </w:t>
        </w:r>
        <w:r w:rsidR="00ED5D26" w:rsidRPr="00ED5D26">
          <w:rPr>
            <w:rFonts w:ascii="David" w:hAnsi="David" w:cs="David" w:hint="eastAsia"/>
            <w:sz w:val="24"/>
            <w:szCs w:val="24"/>
            <w:rtl/>
            <w:rPrChange w:id="133" w:author="Shimon" w:date="2022-05-16T13:46:00Z">
              <w:rPr>
                <w:rFonts w:ascii="Times New Roman" w:eastAsia="Times New Roman" w:hAnsi="Times New Roman" w:cs="Times New Roman" w:hint="eastAsia"/>
                <w:b/>
                <w:bCs/>
                <w:sz w:val="24"/>
                <w:szCs w:val="24"/>
                <w:rtl/>
                <w:lang w:eastAsia="he-IL"/>
              </w:rPr>
            </w:rPrChange>
          </w:rPr>
          <w:t>המשך</w:t>
        </w:r>
        <w:r w:rsidR="00ED5D26" w:rsidRPr="00ED5D26">
          <w:rPr>
            <w:rFonts w:ascii="David" w:hAnsi="David" w:cs="David"/>
            <w:sz w:val="24"/>
            <w:szCs w:val="24"/>
            <w:rtl/>
            <w:rPrChange w:id="134" w:author="Shimon" w:date="2022-05-16T13:46:00Z">
              <w:rPr>
                <w:rFonts w:ascii="Times New Roman" w:eastAsia="Times New Roman" w:hAnsi="Times New Roman" w:cs="Times New Roman"/>
                <w:b/>
                <w:bCs/>
                <w:sz w:val="24"/>
                <w:szCs w:val="24"/>
                <w:rtl/>
                <w:lang w:eastAsia="he-IL"/>
              </w:rPr>
            </w:rPrChange>
          </w:rPr>
          <w:t xml:space="preserve"> </w:t>
        </w:r>
        <w:r w:rsidR="00ED5D26" w:rsidRPr="00ED5D26">
          <w:rPr>
            <w:rFonts w:ascii="David" w:hAnsi="David" w:cs="David" w:hint="eastAsia"/>
            <w:sz w:val="24"/>
            <w:szCs w:val="24"/>
            <w:rtl/>
            <w:rPrChange w:id="135" w:author="Shimon" w:date="2022-05-16T13:46:00Z">
              <w:rPr>
                <w:rFonts w:ascii="Times New Roman" w:eastAsia="Times New Roman" w:hAnsi="Times New Roman" w:cs="Times New Roman" w:hint="eastAsia"/>
                <w:b/>
                <w:bCs/>
                <w:sz w:val="24"/>
                <w:szCs w:val="24"/>
                <w:rtl/>
                <w:lang w:eastAsia="he-IL"/>
              </w:rPr>
            </w:rPrChange>
          </w:rPr>
          <w:t>העסקתו</w:t>
        </w:r>
        <w:r w:rsidR="00ED5D26" w:rsidRPr="00ED5D26">
          <w:rPr>
            <w:rFonts w:ascii="David" w:hAnsi="David" w:cs="David"/>
            <w:sz w:val="24"/>
            <w:szCs w:val="24"/>
            <w:rtl/>
            <w:rPrChange w:id="136" w:author="Shimon" w:date="2022-05-16T13:46:00Z">
              <w:rPr>
                <w:rFonts w:ascii="Times New Roman" w:eastAsia="Times New Roman" w:hAnsi="Times New Roman" w:cs="Times New Roman"/>
                <w:b/>
                <w:bCs/>
                <w:sz w:val="24"/>
                <w:szCs w:val="24"/>
                <w:rtl/>
                <w:lang w:eastAsia="he-IL"/>
              </w:rPr>
            </w:rPrChange>
          </w:rPr>
          <w:t xml:space="preserve"> </w:t>
        </w:r>
        <w:r w:rsidR="00ED5D26" w:rsidRPr="00ED5D26">
          <w:rPr>
            <w:rFonts w:ascii="David" w:hAnsi="David" w:cs="David" w:hint="eastAsia"/>
            <w:sz w:val="24"/>
            <w:szCs w:val="24"/>
            <w:rtl/>
            <w:rPrChange w:id="137" w:author="Shimon" w:date="2022-05-16T13:46:00Z">
              <w:rPr>
                <w:rFonts w:ascii="Times New Roman" w:eastAsia="Times New Roman" w:hAnsi="Times New Roman" w:cs="Times New Roman" w:hint="eastAsia"/>
                <w:b/>
                <w:bCs/>
                <w:sz w:val="24"/>
                <w:szCs w:val="24"/>
                <w:rtl/>
                <w:lang w:eastAsia="he-IL"/>
              </w:rPr>
            </w:rPrChange>
          </w:rPr>
          <w:t>של</w:t>
        </w:r>
        <w:r w:rsidR="00ED5D26" w:rsidRPr="00ED5D26">
          <w:rPr>
            <w:rFonts w:ascii="David" w:hAnsi="David" w:cs="David"/>
            <w:sz w:val="24"/>
            <w:szCs w:val="24"/>
            <w:rtl/>
            <w:rPrChange w:id="138" w:author="Shimon" w:date="2022-05-16T13:46:00Z">
              <w:rPr>
                <w:rFonts w:ascii="Times New Roman" w:eastAsia="Times New Roman" w:hAnsi="Times New Roman" w:cs="Times New Roman"/>
                <w:b/>
                <w:bCs/>
                <w:sz w:val="24"/>
                <w:szCs w:val="24"/>
                <w:rtl/>
                <w:lang w:eastAsia="he-IL"/>
              </w:rPr>
            </w:rPrChange>
          </w:rPr>
          <w:t xml:space="preserve"> </w:t>
        </w:r>
        <w:r w:rsidR="00ED5D26" w:rsidRPr="00ED5D26">
          <w:rPr>
            <w:rFonts w:ascii="David" w:hAnsi="David" w:cs="David" w:hint="eastAsia"/>
            <w:sz w:val="24"/>
            <w:szCs w:val="24"/>
            <w:rtl/>
            <w:rPrChange w:id="139" w:author="Shimon" w:date="2022-05-16T13:46:00Z">
              <w:rPr>
                <w:rFonts w:ascii="Times New Roman" w:eastAsia="Times New Roman" w:hAnsi="Times New Roman" w:cs="Times New Roman" w:hint="eastAsia"/>
                <w:b/>
                <w:bCs/>
                <w:sz w:val="24"/>
                <w:szCs w:val="24"/>
                <w:rtl/>
                <w:lang w:eastAsia="he-IL"/>
              </w:rPr>
            </w:rPrChange>
          </w:rPr>
          <w:t>עובד</w:t>
        </w:r>
        <w:r w:rsidR="00ED5D26" w:rsidRPr="00ED5D26">
          <w:rPr>
            <w:rFonts w:ascii="David" w:hAnsi="David" w:cs="David"/>
            <w:sz w:val="24"/>
            <w:szCs w:val="24"/>
            <w:rtl/>
            <w:rPrChange w:id="140" w:author="Shimon" w:date="2022-05-16T13:46:00Z">
              <w:rPr>
                <w:rFonts w:ascii="Times New Roman" w:eastAsia="Times New Roman" w:hAnsi="Times New Roman" w:cs="Times New Roman"/>
                <w:sz w:val="24"/>
                <w:szCs w:val="24"/>
                <w:rtl/>
                <w:lang w:eastAsia="he-IL"/>
              </w:rPr>
            </w:rPrChange>
          </w:rPr>
          <w:t>.....</w:t>
        </w:r>
        <w:del w:id="141" w:author="Shimon" w:date="2022-01-06T22:49:00Z">
          <w:r w:rsidR="00ED5D26" w:rsidRPr="00ED5D26" w:rsidDel="00CA1070">
            <w:rPr>
              <w:rFonts w:ascii="David" w:hAnsi="David" w:cs="David"/>
              <w:sz w:val="24"/>
              <w:szCs w:val="24"/>
              <w:rtl/>
              <w:rPrChange w:id="142" w:author="Shimon" w:date="2022-05-16T13:46:00Z">
                <w:rPr>
                  <w:b/>
                  <w:bCs/>
                  <w:rtl/>
                </w:rPr>
              </w:rPrChange>
            </w:rPr>
            <w:delText xml:space="preserve"> </w:delText>
          </w:r>
        </w:del>
        <w:r w:rsidR="00ED5D26" w:rsidRPr="00ED5D26">
          <w:rPr>
            <w:rFonts w:ascii="David" w:hAnsi="David" w:cs="David"/>
            <w:sz w:val="24"/>
            <w:szCs w:val="24"/>
            <w:rtl/>
            <w:rPrChange w:id="143" w:author="Shimon" w:date="2022-05-16T13:46:00Z">
              <w:rPr>
                <w:rFonts w:ascii="Times New Roman" w:eastAsia="Times New Roman" w:hAnsi="Times New Roman" w:cs="Times New Roman"/>
                <w:sz w:val="24"/>
                <w:szCs w:val="24"/>
                <w:rtl/>
                <w:lang w:eastAsia="he-IL"/>
              </w:rPr>
            </w:rPrChange>
          </w:rPr>
          <w:t>שמונה</w:t>
        </w:r>
        <w:r w:rsidR="00ED5D26" w:rsidRPr="00ED5D26">
          <w:rPr>
            <w:rFonts w:ascii="David" w:hAnsi="David" w:cs="David"/>
            <w:sz w:val="24"/>
            <w:szCs w:val="24"/>
            <w:rPrChange w:id="144" w:author="Shimon" w:date="2022-05-16T13:46:00Z">
              <w:rPr>
                <w:rFonts w:ascii="Times New Roman" w:eastAsia="Times New Roman" w:hAnsi="Times New Roman" w:cs="Times New Roman"/>
                <w:sz w:val="24"/>
                <w:szCs w:val="24"/>
                <w:lang w:eastAsia="he-IL"/>
              </w:rPr>
            </w:rPrChange>
          </w:rPr>
          <w:t xml:space="preserve"> </w:t>
        </w:r>
        <w:r w:rsidR="00ED5D26" w:rsidRPr="00ED5D26">
          <w:rPr>
            <w:rFonts w:ascii="David" w:hAnsi="David" w:cs="David"/>
            <w:sz w:val="24"/>
            <w:szCs w:val="24"/>
            <w:rtl/>
            <w:rPrChange w:id="145" w:author="Shimon" w:date="2022-05-16T13:46:00Z">
              <w:rPr>
                <w:rFonts w:ascii="Times New Roman" w:eastAsia="Times New Roman" w:hAnsi="Times New Roman" w:cs="Times New Roman"/>
                <w:sz w:val="24"/>
                <w:szCs w:val="24"/>
                <w:rtl/>
                <w:lang w:eastAsia="he-IL"/>
              </w:rPr>
            </w:rPrChange>
          </w:rPr>
          <w:t>למשרה</w:t>
        </w:r>
        <w:r w:rsidR="00ED5D26" w:rsidRPr="00ED5D26">
          <w:rPr>
            <w:rFonts w:ascii="David" w:hAnsi="David" w:cs="David"/>
            <w:sz w:val="24"/>
            <w:szCs w:val="24"/>
            <w:rPrChange w:id="146" w:author="Shimon" w:date="2022-05-16T13:46:00Z">
              <w:rPr>
                <w:rFonts w:ascii="Times New Roman" w:eastAsia="Times New Roman" w:hAnsi="Times New Roman" w:cs="Times New Roman"/>
                <w:sz w:val="24"/>
                <w:szCs w:val="24"/>
                <w:lang w:eastAsia="he-IL"/>
              </w:rPr>
            </w:rPrChange>
          </w:rPr>
          <w:t xml:space="preserve"> </w:t>
        </w:r>
        <w:r w:rsidR="00ED5D26" w:rsidRPr="00ED5D26">
          <w:rPr>
            <w:rFonts w:ascii="David" w:hAnsi="David" w:cs="David"/>
            <w:sz w:val="24"/>
            <w:szCs w:val="24"/>
            <w:rtl/>
            <w:rPrChange w:id="147" w:author="Shimon" w:date="2022-05-16T13:46:00Z">
              <w:rPr>
                <w:rFonts w:ascii="Times New Roman" w:eastAsia="Times New Roman" w:hAnsi="Times New Roman" w:cs="Times New Roman"/>
                <w:sz w:val="24"/>
                <w:szCs w:val="24"/>
                <w:rtl/>
                <w:lang w:eastAsia="he-IL"/>
              </w:rPr>
            </w:rPrChange>
          </w:rPr>
          <w:t>שתקופת</w:t>
        </w:r>
        <w:r w:rsidR="00ED5D26" w:rsidRPr="00ED5D26">
          <w:rPr>
            <w:rFonts w:ascii="David" w:hAnsi="David" w:cs="David"/>
            <w:sz w:val="24"/>
            <w:szCs w:val="24"/>
            <w:rPrChange w:id="148" w:author="Shimon" w:date="2022-05-16T13:46:00Z">
              <w:rPr>
                <w:rFonts w:ascii="Times New Roman" w:eastAsia="Times New Roman" w:hAnsi="Times New Roman" w:cs="Times New Roman"/>
                <w:sz w:val="24"/>
                <w:szCs w:val="24"/>
                <w:lang w:eastAsia="he-IL"/>
              </w:rPr>
            </w:rPrChange>
          </w:rPr>
          <w:t xml:space="preserve"> </w:t>
        </w:r>
        <w:r w:rsidR="00ED5D26" w:rsidRPr="00ED5D26">
          <w:rPr>
            <w:rFonts w:ascii="David" w:hAnsi="David" w:cs="David"/>
            <w:sz w:val="24"/>
            <w:szCs w:val="24"/>
            <w:rtl/>
            <w:rPrChange w:id="149" w:author="Shimon" w:date="2022-05-16T13:46:00Z">
              <w:rPr>
                <w:rFonts w:ascii="Times New Roman" w:eastAsia="Times New Roman" w:hAnsi="Times New Roman" w:cs="Times New Roman"/>
                <w:sz w:val="24"/>
                <w:szCs w:val="24"/>
                <w:rtl/>
                <w:lang w:eastAsia="he-IL"/>
              </w:rPr>
            </w:rPrChange>
          </w:rPr>
          <w:t>הכהונה</w:t>
        </w:r>
        <w:r w:rsidR="00ED5D26" w:rsidRPr="00ED5D26">
          <w:rPr>
            <w:rFonts w:ascii="David" w:hAnsi="David" w:cs="David"/>
            <w:sz w:val="24"/>
            <w:szCs w:val="24"/>
            <w:rPrChange w:id="150" w:author="Shimon" w:date="2022-05-16T13:46:00Z">
              <w:rPr>
                <w:rFonts w:ascii="Times New Roman" w:eastAsia="Times New Roman" w:hAnsi="Times New Roman" w:cs="Times New Roman"/>
                <w:sz w:val="24"/>
                <w:szCs w:val="24"/>
                <w:lang w:eastAsia="he-IL"/>
              </w:rPr>
            </w:rPrChange>
          </w:rPr>
          <w:t xml:space="preserve"> </w:t>
        </w:r>
        <w:r w:rsidR="00ED5D26" w:rsidRPr="00ED5D26">
          <w:rPr>
            <w:rFonts w:ascii="David" w:hAnsi="David" w:cs="David"/>
            <w:sz w:val="24"/>
            <w:szCs w:val="24"/>
            <w:rtl/>
            <w:rPrChange w:id="151" w:author="Shimon" w:date="2022-05-16T13:46:00Z">
              <w:rPr>
                <w:rFonts w:ascii="Times New Roman" w:eastAsia="Times New Roman" w:hAnsi="Times New Roman" w:cs="Times New Roman"/>
                <w:sz w:val="24"/>
                <w:szCs w:val="24"/>
                <w:rtl/>
                <w:lang w:eastAsia="he-IL"/>
              </w:rPr>
            </w:rPrChange>
          </w:rPr>
          <w:t>בה</w:t>
        </w:r>
        <w:r w:rsidR="00ED5D26" w:rsidRPr="00ED5D26">
          <w:rPr>
            <w:rFonts w:ascii="David" w:hAnsi="David" w:cs="David"/>
            <w:sz w:val="24"/>
            <w:szCs w:val="24"/>
            <w:rPrChange w:id="152" w:author="Shimon" w:date="2022-05-16T13:46:00Z">
              <w:rPr>
                <w:rFonts w:ascii="Times New Roman" w:eastAsia="Times New Roman" w:hAnsi="Times New Roman" w:cs="Times New Roman"/>
                <w:sz w:val="24"/>
                <w:szCs w:val="24"/>
                <w:lang w:eastAsia="he-IL"/>
              </w:rPr>
            </w:rPrChange>
          </w:rPr>
          <w:t xml:space="preserve"> </w:t>
        </w:r>
        <w:r w:rsidR="00ED5D26" w:rsidRPr="00ED5D26">
          <w:rPr>
            <w:rFonts w:ascii="David" w:hAnsi="David" w:cs="David"/>
            <w:sz w:val="24"/>
            <w:szCs w:val="24"/>
            <w:rtl/>
            <w:rPrChange w:id="153" w:author="Shimon" w:date="2022-05-16T13:46:00Z">
              <w:rPr>
                <w:rFonts w:ascii="Times New Roman" w:eastAsia="Times New Roman" w:hAnsi="Times New Roman" w:cs="Times New Roman"/>
                <w:sz w:val="24"/>
                <w:szCs w:val="24"/>
                <w:rtl/>
                <w:lang w:eastAsia="he-IL"/>
              </w:rPr>
            </w:rPrChange>
          </w:rPr>
          <w:t>קצובה</w:t>
        </w:r>
        <w:r w:rsidR="00ED5D26" w:rsidRPr="00ED5D26">
          <w:rPr>
            <w:rFonts w:ascii="David" w:hAnsi="David" w:cs="David"/>
            <w:sz w:val="24"/>
            <w:szCs w:val="24"/>
            <w:rPrChange w:id="154" w:author="Shimon" w:date="2022-05-16T13:46:00Z">
              <w:rPr>
                <w:rFonts w:ascii="Times New Roman" w:eastAsia="Times New Roman" w:hAnsi="Times New Roman" w:cs="Times New Roman"/>
                <w:sz w:val="24"/>
                <w:szCs w:val="24"/>
                <w:lang w:eastAsia="he-IL"/>
              </w:rPr>
            </w:rPrChange>
          </w:rPr>
          <w:t xml:space="preserve"> </w:t>
        </w:r>
        <w:r w:rsidR="00ED5D26" w:rsidRPr="00ED5D26">
          <w:rPr>
            <w:rFonts w:ascii="David" w:hAnsi="David" w:cs="David"/>
            <w:sz w:val="24"/>
            <w:szCs w:val="24"/>
            <w:rtl/>
            <w:rPrChange w:id="155" w:author="Shimon" w:date="2022-05-16T13:46:00Z">
              <w:rPr>
                <w:rFonts w:ascii="Times New Roman" w:eastAsia="Times New Roman" w:hAnsi="Times New Roman" w:cs="Times New Roman"/>
                <w:sz w:val="24"/>
                <w:szCs w:val="24"/>
                <w:rtl/>
                <w:lang w:eastAsia="he-IL"/>
              </w:rPr>
            </w:rPrChange>
          </w:rPr>
          <w:t>בזמן</w:t>
        </w:r>
        <w:r w:rsidR="00ED5D26" w:rsidRPr="00ED5D26">
          <w:rPr>
            <w:rFonts w:ascii="David" w:hAnsi="David" w:cs="David"/>
            <w:sz w:val="24"/>
            <w:szCs w:val="24"/>
            <w:rPrChange w:id="156" w:author="Shimon" w:date="2022-05-16T13:46:00Z">
              <w:rPr>
                <w:rFonts w:ascii="Times New Roman" w:eastAsia="Times New Roman" w:hAnsi="Times New Roman" w:cs="Times New Roman"/>
                <w:sz w:val="24"/>
                <w:szCs w:val="24"/>
                <w:lang w:eastAsia="he-IL"/>
              </w:rPr>
            </w:rPrChange>
          </w:rPr>
          <w:t>,</w:t>
        </w:r>
      </w:ins>
      <w:ins w:id="157" w:author="Shimon" w:date="2022-05-16T13:42:00Z">
        <w:r w:rsidR="00ED5D26" w:rsidRPr="00ED5D26">
          <w:rPr>
            <w:rFonts w:ascii="David" w:hAnsi="David" w:cs="David"/>
            <w:sz w:val="24"/>
            <w:szCs w:val="24"/>
            <w:rtl/>
            <w:rPrChange w:id="158" w:author="Shimon" w:date="2022-05-16T13:46:00Z">
              <w:rPr>
                <w:rFonts w:ascii="Times New Roman" w:eastAsia="Times New Roman" w:hAnsi="Times New Roman" w:cs="Times New Roman"/>
                <w:sz w:val="24"/>
                <w:szCs w:val="24"/>
                <w:rtl/>
                <w:lang w:eastAsia="he-IL"/>
              </w:rPr>
            </w:rPrChange>
          </w:rPr>
          <w:t xml:space="preserve"> </w:t>
        </w:r>
      </w:ins>
      <w:ins w:id="159" w:author="Shimon" w:date="2022-05-16T13:41:00Z">
        <w:r w:rsidR="00ED5D26" w:rsidRPr="00ED5D26">
          <w:rPr>
            <w:rFonts w:ascii="David" w:hAnsi="David" w:cs="David"/>
            <w:sz w:val="24"/>
            <w:szCs w:val="24"/>
            <w:rtl/>
            <w:rPrChange w:id="160" w:author="Shimon" w:date="2022-05-16T13:46:00Z">
              <w:rPr>
                <w:rFonts w:ascii="Times New Roman" w:eastAsia="Times New Roman" w:hAnsi="Times New Roman" w:cs="Times New Roman"/>
                <w:sz w:val="24"/>
                <w:szCs w:val="24"/>
                <w:rtl/>
                <w:lang w:eastAsia="he-IL"/>
              </w:rPr>
            </w:rPrChange>
          </w:rPr>
          <w:t>ובמהלך</w:t>
        </w:r>
        <w:r w:rsidR="00ED5D26" w:rsidRPr="00ED5D26">
          <w:rPr>
            <w:rFonts w:ascii="David" w:hAnsi="David" w:cs="David"/>
            <w:sz w:val="24"/>
            <w:szCs w:val="24"/>
            <w:rPrChange w:id="161" w:author="Shimon" w:date="2022-05-16T13:46:00Z">
              <w:rPr>
                <w:rFonts w:ascii="Times New Roman" w:eastAsia="Times New Roman" w:hAnsi="Times New Roman" w:cs="Times New Roman"/>
                <w:sz w:val="24"/>
                <w:szCs w:val="24"/>
                <w:lang w:eastAsia="he-IL"/>
              </w:rPr>
            </w:rPrChange>
          </w:rPr>
          <w:t xml:space="preserve"> </w:t>
        </w:r>
        <w:r w:rsidR="00ED5D26" w:rsidRPr="00ED5D26">
          <w:rPr>
            <w:rFonts w:ascii="David" w:hAnsi="David" w:cs="David"/>
            <w:sz w:val="24"/>
            <w:szCs w:val="24"/>
            <w:rtl/>
            <w:rPrChange w:id="162" w:author="Shimon" w:date="2022-05-16T13:46:00Z">
              <w:rPr>
                <w:rFonts w:ascii="Times New Roman" w:eastAsia="Times New Roman" w:hAnsi="Times New Roman" w:cs="Times New Roman"/>
                <w:sz w:val="24"/>
                <w:szCs w:val="24"/>
                <w:rtl/>
                <w:lang w:eastAsia="he-IL"/>
              </w:rPr>
            </w:rPrChange>
          </w:rPr>
          <w:t>תקופת</w:t>
        </w:r>
        <w:r w:rsidR="00ED5D26" w:rsidRPr="00ED5D26">
          <w:rPr>
            <w:rFonts w:ascii="David" w:hAnsi="David" w:cs="David"/>
            <w:sz w:val="24"/>
            <w:szCs w:val="24"/>
            <w:rPrChange w:id="163" w:author="Shimon" w:date="2022-05-16T13:46:00Z">
              <w:rPr>
                <w:rFonts w:ascii="Times New Roman" w:eastAsia="Times New Roman" w:hAnsi="Times New Roman" w:cs="Times New Roman"/>
                <w:sz w:val="24"/>
                <w:szCs w:val="24"/>
                <w:lang w:eastAsia="he-IL"/>
              </w:rPr>
            </w:rPrChange>
          </w:rPr>
          <w:t xml:space="preserve"> </w:t>
        </w:r>
        <w:r w:rsidR="00ED5D26" w:rsidRPr="00ED5D26">
          <w:rPr>
            <w:rFonts w:ascii="David" w:hAnsi="David" w:cs="David"/>
            <w:sz w:val="24"/>
            <w:szCs w:val="24"/>
            <w:rtl/>
            <w:rPrChange w:id="164" w:author="Shimon" w:date="2022-05-16T13:46:00Z">
              <w:rPr>
                <w:rFonts w:ascii="Times New Roman" w:eastAsia="Times New Roman" w:hAnsi="Times New Roman" w:cs="Times New Roman"/>
                <w:sz w:val="24"/>
                <w:szCs w:val="24"/>
                <w:rtl/>
                <w:lang w:eastAsia="he-IL"/>
              </w:rPr>
            </w:rPrChange>
          </w:rPr>
          <w:t>הכהונה</w:t>
        </w:r>
        <w:r w:rsidR="00ED5D26" w:rsidRPr="00ED5D26">
          <w:rPr>
            <w:rFonts w:ascii="David" w:hAnsi="David" w:cs="David"/>
            <w:sz w:val="24"/>
            <w:szCs w:val="24"/>
            <w:rPrChange w:id="165" w:author="Shimon" w:date="2022-05-16T13:46:00Z">
              <w:rPr>
                <w:rFonts w:ascii="Times New Roman" w:eastAsia="Times New Roman" w:hAnsi="Times New Roman" w:cs="Times New Roman"/>
                <w:sz w:val="24"/>
                <w:szCs w:val="24"/>
                <w:lang w:eastAsia="he-IL"/>
              </w:rPr>
            </w:rPrChange>
          </w:rPr>
          <w:t xml:space="preserve"> </w:t>
        </w:r>
        <w:r w:rsidR="00ED5D26" w:rsidRPr="00ED5D26">
          <w:rPr>
            <w:rFonts w:ascii="David" w:hAnsi="David" w:cs="David"/>
            <w:sz w:val="24"/>
            <w:szCs w:val="24"/>
            <w:rtl/>
            <w:rPrChange w:id="166" w:author="Shimon" w:date="2022-05-16T13:46:00Z">
              <w:rPr>
                <w:rFonts w:ascii="Times New Roman" w:eastAsia="Times New Roman" w:hAnsi="Times New Roman" w:cs="Times New Roman"/>
                <w:sz w:val="24"/>
                <w:szCs w:val="24"/>
                <w:rtl/>
                <w:lang w:eastAsia="he-IL"/>
              </w:rPr>
            </w:rPrChange>
          </w:rPr>
          <w:t>הגיע</w:t>
        </w:r>
        <w:r w:rsidR="00ED5D26" w:rsidRPr="00ED5D26">
          <w:rPr>
            <w:rFonts w:ascii="David" w:hAnsi="David" w:cs="David"/>
            <w:sz w:val="24"/>
            <w:szCs w:val="24"/>
            <w:rPrChange w:id="167" w:author="Shimon" w:date="2022-05-16T13:46:00Z">
              <w:rPr>
                <w:rFonts w:ascii="Times New Roman" w:eastAsia="Times New Roman" w:hAnsi="Times New Roman" w:cs="Times New Roman"/>
                <w:sz w:val="24"/>
                <w:szCs w:val="24"/>
                <w:lang w:eastAsia="he-IL"/>
              </w:rPr>
            </w:rPrChange>
          </w:rPr>
          <w:t xml:space="preserve"> </w:t>
        </w:r>
        <w:r w:rsidR="00ED5D26" w:rsidRPr="00ED5D26">
          <w:rPr>
            <w:rFonts w:ascii="David" w:hAnsi="David" w:cs="David"/>
            <w:sz w:val="24"/>
            <w:szCs w:val="24"/>
            <w:rtl/>
            <w:rPrChange w:id="168" w:author="Shimon" w:date="2022-05-16T13:46:00Z">
              <w:rPr>
                <w:rFonts w:ascii="Times New Roman" w:eastAsia="Times New Roman" w:hAnsi="Times New Roman" w:cs="Times New Roman"/>
                <w:sz w:val="24"/>
                <w:szCs w:val="24"/>
                <w:rtl/>
                <w:lang w:eastAsia="he-IL"/>
              </w:rPr>
            </w:rPrChange>
          </w:rPr>
          <w:t>לגיל</w:t>
        </w:r>
        <w:r w:rsidR="00ED5D26" w:rsidRPr="00ED5D26">
          <w:rPr>
            <w:rFonts w:ascii="David" w:hAnsi="David" w:cs="David"/>
            <w:sz w:val="24"/>
            <w:szCs w:val="24"/>
            <w:rPrChange w:id="169" w:author="Shimon" w:date="2022-05-16T13:46:00Z">
              <w:rPr>
                <w:rFonts w:ascii="Times New Roman" w:eastAsia="Times New Roman" w:hAnsi="Times New Roman" w:cs="Times New Roman"/>
                <w:sz w:val="24"/>
                <w:szCs w:val="24"/>
                <w:lang w:eastAsia="he-IL"/>
              </w:rPr>
            </w:rPrChange>
          </w:rPr>
          <w:t xml:space="preserve"> </w:t>
        </w:r>
        <w:r w:rsidR="00ED5D26" w:rsidRPr="00ED5D26">
          <w:rPr>
            <w:rFonts w:ascii="David" w:hAnsi="David" w:cs="David"/>
            <w:sz w:val="24"/>
            <w:szCs w:val="24"/>
            <w:rtl/>
            <w:rPrChange w:id="170" w:author="Shimon" w:date="2022-05-16T13:46:00Z">
              <w:rPr>
                <w:rFonts w:ascii="Times New Roman" w:eastAsia="Times New Roman" w:hAnsi="Times New Roman" w:cs="Times New Roman"/>
                <w:sz w:val="24"/>
                <w:szCs w:val="24"/>
                <w:rtl/>
                <w:lang w:eastAsia="he-IL"/>
              </w:rPr>
            </w:rPrChange>
          </w:rPr>
          <w:t>פרישת חובה</w:t>
        </w:r>
        <w:r w:rsidR="00ED5D26" w:rsidRPr="00ED5D26">
          <w:rPr>
            <w:rFonts w:ascii="David" w:hAnsi="David" w:cs="David"/>
            <w:sz w:val="24"/>
            <w:szCs w:val="24"/>
            <w:rPrChange w:id="171" w:author="Shimon" w:date="2022-05-16T13:46:00Z">
              <w:rPr>
                <w:rFonts w:ascii="Times New Roman" w:eastAsia="Times New Roman" w:hAnsi="Times New Roman" w:cs="Times New Roman"/>
                <w:b/>
                <w:bCs/>
                <w:sz w:val="24"/>
                <w:szCs w:val="24"/>
                <w:lang w:eastAsia="he-IL"/>
              </w:rPr>
            </w:rPrChange>
          </w:rPr>
          <w:t xml:space="preserve"> - </w:t>
        </w:r>
        <w:r w:rsidR="00ED5D26" w:rsidRPr="00ED5D26">
          <w:rPr>
            <w:rFonts w:ascii="David" w:hAnsi="David" w:cs="David"/>
            <w:sz w:val="24"/>
            <w:szCs w:val="24"/>
            <w:rtl/>
            <w:rPrChange w:id="172" w:author="Shimon" w:date="2022-05-16T13:46:00Z">
              <w:rPr>
                <w:rFonts w:ascii="Times New Roman" w:eastAsia="Times New Roman" w:hAnsi="Times New Roman" w:cs="Times New Roman"/>
                <w:b/>
                <w:bCs/>
                <w:sz w:val="24"/>
                <w:szCs w:val="24"/>
                <w:rtl/>
                <w:lang w:eastAsia="he-IL"/>
              </w:rPr>
            </w:rPrChange>
          </w:rPr>
          <w:t>עד</w:t>
        </w:r>
        <w:r w:rsidR="00ED5D26" w:rsidRPr="00ED5D26">
          <w:rPr>
            <w:rFonts w:ascii="David" w:hAnsi="David" w:cs="David"/>
            <w:sz w:val="24"/>
            <w:szCs w:val="24"/>
            <w:rPrChange w:id="173" w:author="Shimon" w:date="2022-05-16T13:46:00Z">
              <w:rPr>
                <w:rFonts w:ascii="Times New Roman" w:eastAsia="Times New Roman" w:hAnsi="Times New Roman" w:cs="Times New Roman"/>
                <w:b/>
                <w:bCs/>
                <w:sz w:val="24"/>
                <w:szCs w:val="24"/>
                <w:lang w:eastAsia="he-IL"/>
              </w:rPr>
            </w:rPrChange>
          </w:rPr>
          <w:t xml:space="preserve"> </w:t>
        </w:r>
        <w:r w:rsidR="00ED5D26" w:rsidRPr="00ED5D26">
          <w:rPr>
            <w:rFonts w:ascii="David" w:hAnsi="David" w:cs="David"/>
            <w:sz w:val="24"/>
            <w:szCs w:val="24"/>
            <w:rtl/>
            <w:rPrChange w:id="174" w:author="Shimon" w:date="2022-05-16T13:46:00Z">
              <w:rPr>
                <w:rFonts w:ascii="Times New Roman" w:eastAsia="Times New Roman" w:hAnsi="Times New Roman" w:cs="Times New Roman"/>
                <w:b/>
                <w:bCs/>
                <w:sz w:val="24"/>
                <w:szCs w:val="24"/>
                <w:rtl/>
                <w:lang w:eastAsia="he-IL"/>
              </w:rPr>
            </w:rPrChange>
          </w:rPr>
          <w:t>לסיום</w:t>
        </w:r>
        <w:r w:rsidR="00ED5D26" w:rsidRPr="00ED5D26">
          <w:rPr>
            <w:rFonts w:ascii="David" w:hAnsi="David" w:cs="David"/>
            <w:sz w:val="24"/>
            <w:szCs w:val="24"/>
            <w:rPrChange w:id="175" w:author="Shimon" w:date="2022-05-16T13:46:00Z">
              <w:rPr>
                <w:rFonts w:ascii="Times New Roman" w:eastAsia="Times New Roman" w:hAnsi="Times New Roman" w:cs="Times New Roman"/>
                <w:b/>
                <w:bCs/>
                <w:sz w:val="24"/>
                <w:szCs w:val="24"/>
                <w:lang w:eastAsia="he-IL"/>
              </w:rPr>
            </w:rPrChange>
          </w:rPr>
          <w:t xml:space="preserve"> </w:t>
        </w:r>
        <w:r w:rsidR="00ED5D26" w:rsidRPr="00ED5D26">
          <w:rPr>
            <w:rFonts w:ascii="David" w:hAnsi="David" w:cs="David"/>
            <w:sz w:val="24"/>
            <w:szCs w:val="24"/>
            <w:rtl/>
            <w:rPrChange w:id="176" w:author="Shimon" w:date="2022-05-16T13:46:00Z">
              <w:rPr>
                <w:rFonts w:ascii="Times New Roman" w:eastAsia="Times New Roman" w:hAnsi="Times New Roman" w:cs="Times New Roman"/>
                <w:b/>
                <w:bCs/>
                <w:sz w:val="24"/>
                <w:szCs w:val="24"/>
                <w:rtl/>
                <w:lang w:eastAsia="he-IL"/>
              </w:rPr>
            </w:rPrChange>
          </w:rPr>
          <w:t>תקופת</w:t>
        </w:r>
        <w:r w:rsidR="00ED5D26" w:rsidRPr="00ED5D26">
          <w:rPr>
            <w:rFonts w:ascii="David" w:hAnsi="David" w:cs="David"/>
            <w:sz w:val="24"/>
            <w:szCs w:val="24"/>
            <w:rPrChange w:id="177" w:author="Shimon" w:date="2022-05-16T13:46:00Z">
              <w:rPr>
                <w:rFonts w:ascii="Times New Roman" w:eastAsia="Times New Roman" w:hAnsi="Times New Roman" w:cs="Times New Roman"/>
                <w:b/>
                <w:bCs/>
                <w:sz w:val="24"/>
                <w:szCs w:val="24"/>
                <w:lang w:eastAsia="he-IL"/>
              </w:rPr>
            </w:rPrChange>
          </w:rPr>
          <w:t xml:space="preserve"> </w:t>
        </w:r>
        <w:r w:rsidR="00ED5D26" w:rsidRPr="00ED5D26">
          <w:rPr>
            <w:rFonts w:ascii="David" w:hAnsi="David" w:cs="David"/>
            <w:sz w:val="24"/>
            <w:szCs w:val="24"/>
            <w:rtl/>
            <w:rPrChange w:id="178" w:author="Shimon" w:date="2022-05-16T13:46:00Z">
              <w:rPr>
                <w:rFonts w:ascii="Times New Roman" w:eastAsia="Times New Roman" w:hAnsi="Times New Roman" w:cs="Times New Roman"/>
                <w:b/>
                <w:bCs/>
                <w:sz w:val="24"/>
                <w:szCs w:val="24"/>
                <w:rtl/>
                <w:lang w:eastAsia="he-IL"/>
              </w:rPr>
            </w:rPrChange>
          </w:rPr>
          <w:t>הכהונה</w:t>
        </w:r>
        <w:r w:rsidR="00ED5D26" w:rsidRPr="00ED5D26">
          <w:rPr>
            <w:rFonts w:ascii="David" w:hAnsi="David" w:cs="David"/>
            <w:sz w:val="24"/>
            <w:szCs w:val="24"/>
            <w:rPrChange w:id="179" w:author="Shimon" w:date="2022-05-16T13:46:00Z">
              <w:rPr>
                <w:rFonts w:ascii="Times New Roman" w:eastAsia="Times New Roman" w:hAnsi="Times New Roman" w:cs="Times New Roman"/>
                <w:b/>
                <w:bCs/>
                <w:sz w:val="24"/>
                <w:szCs w:val="24"/>
                <w:lang w:eastAsia="he-IL"/>
              </w:rPr>
            </w:rPrChange>
          </w:rPr>
          <w:t xml:space="preserve"> </w:t>
        </w:r>
        <w:r w:rsidR="00ED5D26" w:rsidRPr="00ED5D26">
          <w:rPr>
            <w:rFonts w:ascii="David" w:hAnsi="David" w:cs="David"/>
            <w:sz w:val="24"/>
            <w:szCs w:val="24"/>
            <w:rtl/>
            <w:rPrChange w:id="180" w:author="Shimon" w:date="2022-05-16T13:46:00Z">
              <w:rPr>
                <w:rFonts w:ascii="Times New Roman" w:eastAsia="Times New Roman" w:hAnsi="Times New Roman" w:cs="Times New Roman"/>
                <w:b/>
                <w:bCs/>
                <w:sz w:val="24"/>
                <w:szCs w:val="24"/>
                <w:rtl/>
                <w:lang w:eastAsia="he-IL"/>
              </w:rPr>
            </w:rPrChange>
          </w:rPr>
          <w:t>במשר</w:t>
        </w:r>
        <w:r w:rsidR="00ED5D26" w:rsidRPr="00ED5D26">
          <w:rPr>
            <w:rFonts w:ascii="David" w:hAnsi="David" w:cs="David" w:hint="eastAsia"/>
            <w:sz w:val="24"/>
            <w:szCs w:val="24"/>
            <w:rtl/>
            <w:rPrChange w:id="181" w:author="Shimon" w:date="2022-05-16T13:46:00Z">
              <w:rPr>
                <w:rFonts w:ascii="Times New Roman" w:eastAsia="Times New Roman" w:hAnsi="Times New Roman" w:cs="Times New Roman" w:hint="eastAsia"/>
                <w:b/>
                <w:bCs/>
                <w:sz w:val="24"/>
                <w:szCs w:val="24"/>
                <w:rtl/>
                <w:lang w:eastAsia="he-IL"/>
              </w:rPr>
            </w:rPrChange>
          </w:rPr>
          <w:t>ה</w:t>
        </w:r>
      </w:ins>
      <w:ins w:id="182" w:author="Shimon" w:date="2022-05-16T13:42:00Z">
        <w:r w:rsidR="00ED5D26" w:rsidRPr="00ED5D26">
          <w:rPr>
            <w:rFonts w:ascii="David" w:hAnsi="David" w:cs="David"/>
            <w:sz w:val="24"/>
            <w:szCs w:val="24"/>
            <w:rtl/>
            <w:rPrChange w:id="183" w:author="Shimon" w:date="2022-05-16T13:46:00Z">
              <w:rPr>
                <w:rFonts w:ascii="Times New Roman" w:eastAsia="Times New Roman" w:hAnsi="Times New Roman" w:cs="Times New Roman"/>
                <w:b/>
                <w:bCs/>
                <w:sz w:val="24"/>
                <w:szCs w:val="24"/>
                <w:rtl/>
                <w:lang w:eastAsia="he-IL"/>
              </w:rPr>
            </w:rPrChange>
          </w:rPr>
          <w:t>"</w:t>
        </w:r>
      </w:ins>
      <w:ins w:id="184" w:author="Shimon" w:date="2022-05-16T13:43:00Z">
        <w:r w:rsidR="00ED5D26" w:rsidRPr="00ED5D26">
          <w:rPr>
            <w:rFonts w:ascii="David" w:hAnsi="David" w:cs="David"/>
            <w:sz w:val="24"/>
            <w:szCs w:val="24"/>
            <w:rtl/>
            <w:rPrChange w:id="185" w:author="Shimon" w:date="2022-05-16T13:46:00Z">
              <w:rPr>
                <w:rFonts w:ascii="Times New Roman" w:eastAsia="Times New Roman" w:hAnsi="Times New Roman" w:cs="Times New Roman"/>
                <w:b/>
                <w:bCs/>
                <w:sz w:val="24"/>
                <w:szCs w:val="24"/>
                <w:rtl/>
                <w:lang w:eastAsia="he-IL"/>
              </w:rPr>
            </w:rPrChange>
          </w:rPr>
          <w:t xml:space="preserve"> (ר' גם</w:t>
        </w:r>
        <w:r w:rsidR="00ED5D26" w:rsidRPr="00ED5D26">
          <w:rPr>
            <w:rFonts w:ascii="Times New Roman" w:eastAsia="Times New Roman" w:hAnsi="Times New Roman" w:cs="Times New Roman"/>
            <w:b/>
            <w:bCs/>
            <w:sz w:val="24"/>
            <w:szCs w:val="24"/>
            <w:rtl/>
            <w:lang w:eastAsia="he-IL"/>
          </w:rPr>
          <w:t xml:space="preserve"> </w:t>
        </w:r>
      </w:ins>
      <w:ins w:id="186" w:author="Shimon" w:date="2022-05-16T13:46:00Z">
        <w:del w:id="187" w:author="Shimon" w:date="2022-01-06T22:57:00Z">
          <w:r w:rsidR="00ED5D26" w:rsidRPr="00ED5D26" w:rsidDel="00961674">
            <w:rPr>
              <w:rFonts w:ascii="David" w:hAnsi="David" w:cs="David"/>
              <w:b/>
              <w:bCs/>
              <w:sz w:val="24"/>
              <w:szCs w:val="24"/>
              <w:rtl/>
            </w:rPr>
            <w:delText xml:space="preserve"> </w:delText>
          </w:r>
        </w:del>
        <w:r w:rsidR="00ED5D26" w:rsidRPr="00ED5D26">
          <w:rPr>
            <w:rFonts w:ascii="David" w:hAnsi="David" w:cs="David"/>
            <w:sz w:val="24"/>
            <w:szCs w:val="24"/>
            <w:rtl/>
            <w:rPrChange w:id="188" w:author="Shimon" w:date="2022-05-16T13:46:00Z">
              <w:rPr>
                <w:b/>
                <w:bCs/>
                <w:rtl/>
              </w:rPr>
            </w:rPrChange>
          </w:rPr>
          <w:t>הנחי</w:t>
        </w:r>
        <w:r w:rsidR="00ED5D26" w:rsidRPr="00ED5D26">
          <w:rPr>
            <w:rFonts w:ascii="David" w:hAnsi="David" w:cs="David" w:hint="eastAsia"/>
            <w:sz w:val="24"/>
            <w:szCs w:val="24"/>
            <w:rtl/>
          </w:rPr>
          <w:t>ת</w:t>
        </w:r>
        <w:r w:rsidR="00ED5D26" w:rsidRPr="00ED5D26">
          <w:rPr>
            <w:rFonts w:ascii="David" w:hAnsi="David" w:cs="David"/>
            <w:sz w:val="24"/>
            <w:szCs w:val="24"/>
            <w:rtl/>
          </w:rPr>
          <w:t xml:space="preserve"> </w:t>
        </w:r>
        <w:r w:rsidR="00ED5D26" w:rsidRPr="00ED5D26">
          <w:rPr>
            <w:rFonts w:ascii="David" w:hAnsi="David" w:cs="David" w:hint="eastAsia"/>
            <w:sz w:val="24"/>
            <w:szCs w:val="24"/>
            <w:rtl/>
          </w:rPr>
          <w:t>נציב</w:t>
        </w:r>
        <w:r w:rsidR="00ED5D26" w:rsidRPr="00ED5D26">
          <w:rPr>
            <w:rFonts w:ascii="David" w:hAnsi="David" w:cs="David"/>
            <w:sz w:val="24"/>
            <w:szCs w:val="24"/>
            <w:rtl/>
          </w:rPr>
          <w:t xml:space="preserve"> </w:t>
        </w:r>
        <w:r w:rsidR="00ED5D26" w:rsidRPr="00ED5D26">
          <w:rPr>
            <w:rFonts w:ascii="David" w:hAnsi="David" w:cs="David" w:hint="eastAsia"/>
            <w:sz w:val="24"/>
            <w:szCs w:val="24"/>
            <w:rtl/>
          </w:rPr>
          <w:t>השרות</w:t>
        </w:r>
        <w:r w:rsidR="00ED5D26" w:rsidRPr="00ED5D26">
          <w:rPr>
            <w:rFonts w:ascii="David" w:hAnsi="David" w:cs="David"/>
            <w:sz w:val="24"/>
            <w:szCs w:val="24"/>
            <w:rtl/>
          </w:rPr>
          <w:t xml:space="preserve"> 8.1 מ-13.12.2013 </w:t>
        </w:r>
        <w:r w:rsidR="00ED5D26" w:rsidRPr="00ED5D26">
          <w:rPr>
            <w:rFonts w:ascii="David" w:hAnsi="David" w:cs="David" w:hint="eastAsia"/>
            <w:sz w:val="24"/>
            <w:szCs w:val="24"/>
            <w:rtl/>
            <w:rPrChange w:id="189" w:author="Shimon" w:date="2022-05-16T13:46:00Z">
              <w:rPr>
                <w:rFonts w:hint="eastAsia"/>
                <w:b/>
                <w:bCs/>
                <w:rtl/>
              </w:rPr>
            </w:rPrChange>
          </w:rPr>
          <w:t>מצ</w:t>
        </w:r>
        <w:r w:rsidR="00ED5D26" w:rsidRPr="00ED5D26">
          <w:rPr>
            <w:rFonts w:ascii="David" w:hAnsi="David" w:cs="David"/>
            <w:sz w:val="24"/>
            <w:szCs w:val="24"/>
            <w:rtl/>
            <w:rPrChange w:id="190" w:author="Shimon" w:date="2022-05-16T13:46:00Z">
              <w:rPr>
                <w:b/>
                <w:bCs/>
                <w:rtl/>
              </w:rPr>
            </w:rPrChange>
          </w:rPr>
          <w:t xml:space="preserve">"ב </w:t>
        </w:r>
        <w:r w:rsidR="00ED5D26" w:rsidRPr="00ED5D26">
          <w:rPr>
            <w:rFonts w:ascii="David" w:hAnsi="David" w:cs="David" w:hint="eastAsia"/>
            <w:sz w:val="24"/>
            <w:szCs w:val="24"/>
            <w:rtl/>
            <w:rPrChange w:id="191" w:author="Shimon" w:date="2022-05-16T13:46:00Z">
              <w:rPr>
                <w:rFonts w:hint="eastAsia"/>
                <w:b/>
                <w:bCs/>
                <w:rtl/>
              </w:rPr>
            </w:rPrChange>
          </w:rPr>
          <w:t>כנספח</w:t>
        </w:r>
        <w:r w:rsidR="00ED5D26" w:rsidRPr="006A0381">
          <w:rPr>
            <w:rFonts w:ascii="David" w:hAnsi="David" w:cs="David"/>
            <w:sz w:val="24"/>
            <w:szCs w:val="24"/>
            <w:highlight w:val="yellow"/>
            <w:rtl/>
            <w:rPrChange w:id="192" w:author="Shimon" w:date="2022-05-16T13:46:00Z">
              <w:rPr>
                <w:b/>
                <w:bCs/>
                <w:rtl/>
              </w:rPr>
            </w:rPrChange>
          </w:rPr>
          <w:t>..</w:t>
        </w:r>
        <w:r w:rsidR="006A0381">
          <w:rPr>
            <w:rFonts w:ascii="David" w:hAnsi="David" w:cs="David" w:hint="cs"/>
            <w:sz w:val="24"/>
            <w:szCs w:val="24"/>
            <w:rtl/>
          </w:rPr>
          <w:t>)</w:t>
        </w:r>
      </w:ins>
      <w:ins w:id="193" w:author="Shimon" w:date="2022-05-16T14:32:00Z">
        <w:r w:rsidR="00AD2760">
          <w:rPr>
            <w:rFonts w:hint="cs"/>
            <w:rtl/>
          </w:rPr>
          <w:t>.</w:t>
        </w:r>
      </w:ins>
    </w:p>
    <w:p w14:paraId="69471960" w14:textId="7094A06F" w:rsidR="006A0381" w:rsidRDefault="00AD2760">
      <w:pPr>
        <w:pStyle w:val="a3"/>
        <w:spacing w:after="0" w:line="360" w:lineRule="auto"/>
        <w:ind w:left="444"/>
        <w:jc w:val="both"/>
        <w:rPr>
          <w:ins w:id="194" w:author="Shimon" w:date="2022-05-16T14:33:00Z"/>
          <w:rtl/>
        </w:rPr>
        <w:pPrChange w:id="195" w:author="Shimon" w:date="2022-05-16T14:36:00Z">
          <w:pPr>
            <w:pStyle w:val="a3"/>
            <w:numPr>
              <w:numId w:val="4"/>
            </w:numPr>
            <w:spacing w:after="0" w:line="360" w:lineRule="auto"/>
            <w:ind w:left="444" w:hanging="360"/>
            <w:jc w:val="both"/>
          </w:pPr>
        </w:pPrChange>
      </w:pPr>
      <w:ins w:id="196" w:author="Shimon" w:date="2022-05-16T14:32:00Z">
        <w:r>
          <w:rPr>
            <w:rFonts w:hint="cs"/>
            <w:rtl/>
          </w:rPr>
          <w:t>יצוין כי לאור פסק דינו של בית הדין הארצי לעבודה,</w:t>
        </w:r>
      </w:ins>
      <w:ins w:id="197" w:author="Shimon" w:date="2022-05-16T14:36:00Z">
        <w:r>
          <w:rPr>
            <w:rFonts w:hint="cs"/>
            <w:rtl/>
          </w:rPr>
          <w:t xml:space="preserve"> לא</w:t>
        </w:r>
      </w:ins>
      <w:ins w:id="198" w:author="Shimon" w:date="2022-05-16T14:32:00Z">
        <w:r>
          <w:rPr>
            <w:rFonts w:hint="cs"/>
            <w:rtl/>
          </w:rPr>
          <w:t xml:space="preserve"> נתבעים סעדים בגין האמור לעיל</w:t>
        </w:r>
        <w:r w:rsidRPr="00D80BD4">
          <w:rPr>
            <w:rFonts w:hint="cs"/>
            <w:rtl/>
          </w:rPr>
          <w:t xml:space="preserve"> </w:t>
        </w:r>
        <w:r>
          <w:rPr>
            <w:rFonts w:hint="cs"/>
            <w:rtl/>
          </w:rPr>
          <w:t>אך העובדות והתיאור הנ"ל חשובים ורלוונטיים לכתב תביעה זה</w:t>
        </w:r>
      </w:ins>
      <w:ins w:id="199" w:author="Shimon" w:date="2022-05-16T14:33:00Z">
        <w:r>
          <w:rPr>
            <w:rFonts w:hint="cs"/>
            <w:rtl/>
          </w:rPr>
          <w:t>.</w:t>
        </w:r>
      </w:ins>
    </w:p>
    <w:p w14:paraId="7C44E0CF" w14:textId="77777777" w:rsidR="00AD2760" w:rsidRPr="002A598D" w:rsidRDefault="00AD2760">
      <w:pPr>
        <w:pStyle w:val="a3"/>
        <w:spacing w:after="0" w:line="360" w:lineRule="auto"/>
        <w:ind w:left="444"/>
        <w:jc w:val="both"/>
        <w:rPr>
          <w:ins w:id="200" w:author="Shimon" w:date="2022-05-16T14:32:00Z"/>
          <w:rFonts w:ascii="David" w:hAnsi="David" w:cs="David"/>
          <w:sz w:val="6"/>
          <w:szCs w:val="6"/>
          <w:rPrChange w:id="201" w:author="Shimon" w:date="2022-05-18T15:25:00Z">
            <w:rPr>
              <w:ins w:id="202" w:author="Shimon" w:date="2022-05-16T14:32:00Z"/>
              <w:rFonts w:ascii="David" w:hAnsi="David" w:cs="David"/>
              <w:sz w:val="24"/>
              <w:szCs w:val="24"/>
            </w:rPr>
          </w:rPrChange>
        </w:rPr>
        <w:pPrChange w:id="203" w:author="Shimon" w:date="2022-05-16T14:32:00Z">
          <w:pPr>
            <w:pStyle w:val="a3"/>
            <w:numPr>
              <w:numId w:val="4"/>
            </w:numPr>
            <w:spacing w:after="0" w:line="360" w:lineRule="auto"/>
            <w:ind w:left="444" w:hanging="360"/>
            <w:jc w:val="both"/>
          </w:pPr>
        </w:pPrChange>
      </w:pPr>
    </w:p>
    <w:p w14:paraId="63CACC11" w14:textId="2917EDA3" w:rsidR="00AD7D3E" w:rsidRPr="00AD2760" w:rsidDel="00AD2760" w:rsidRDefault="005378D5">
      <w:pPr>
        <w:pStyle w:val="a3"/>
        <w:numPr>
          <w:ilvl w:val="0"/>
          <w:numId w:val="4"/>
        </w:numPr>
        <w:spacing w:after="240" w:line="360" w:lineRule="auto"/>
        <w:ind w:left="368" w:hanging="425"/>
        <w:jc w:val="both"/>
        <w:rPr>
          <w:del w:id="204" w:author="Shimon" w:date="2022-05-16T14:32:00Z"/>
          <w:rFonts w:ascii="David" w:hAnsi="David" w:cs="David"/>
          <w:sz w:val="24"/>
          <w:szCs w:val="24"/>
        </w:rPr>
        <w:pPrChange w:id="205" w:author="Shimon" w:date="2022-05-16T14:33:00Z">
          <w:pPr>
            <w:pStyle w:val="a3"/>
            <w:numPr>
              <w:numId w:val="4"/>
            </w:numPr>
            <w:spacing w:after="0" w:line="360" w:lineRule="auto"/>
            <w:ind w:left="444" w:hanging="360"/>
            <w:jc w:val="both"/>
          </w:pPr>
        </w:pPrChange>
      </w:pPr>
      <w:del w:id="206" w:author="Shimon" w:date="2022-05-16T14:27:00Z">
        <w:r w:rsidRPr="00AD2760" w:rsidDel="00AD2760">
          <w:rPr>
            <w:rFonts w:ascii="David" w:hAnsi="David" w:cs="David"/>
            <w:sz w:val="24"/>
            <w:szCs w:val="24"/>
            <w:rtl/>
          </w:rPr>
          <w:delText>על פי חוזה זה המשיך בעבודתו עד תאריך 31.7.2012 ואז פרש לגימלאות.</w:delText>
        </w:r>
        <w:r w:rsidR="00F25091" w:rsidRPr="00AD2760" w:rsidDel="00AD2760">
          <w:rPr>
            <w:rFonts w:ascii="David" w:hAnsi="David" w:cs="David"/>
            <w:sz w:val="24"/>
            <w:szCs w:val="24"/>
            <w:rtl/>
          </w:rPr>
          <w:delText xml:space="preserve"> בשנת .... קיבל פיצויים עבור שבע שנות עבודה לפי הסכם הבכירים באופן שנותרו לו זכויות גימלה עבור עשרים שנות עבודה לפי כתב מינוי ו-22 שנות עבודה על פי הסכם הבכירים.</w:delText>
        </w:r>
      </w:del>
    </w:p>
    <w:p w14:paraId="20BBEB85" w14:textId="7E6564EB" w:rsidR="00B27BEB" w:rsidRDefault="00F25091">
      <w:pPr>
        <w:pStyle w:val="a3"/>
        <w:numPr>
          <w:ilvl w:val="0"/>
          <w:numId w:val="4"/>
        </w:numPr>
        <w:spacing w:after="240" w:line="360" w:lineRule="auto"/>
        <w:ind w:left="509" w:hanging="425"/>
        <w:jc w:val="both"/>
        <w:rPr>
          <w:ins w:id="207" w:author="Shimon" w:date="2022-05-16T14:38:00Z"/>
        </w:rPr>
        <w:pPrChange w:id="208" w:author="Shimon" w:date="2022-05-18T14:10:00Z">
          <w:pPr>
            <w:pStyle w:val="1"/>
            <w:spacing w:before="0" w:after="240" w:line="360" w:lineRule="auto"/>
            <w:ind w:left="665" w:firstLine="0"/>
          </w:pPr>
        </w:pPrChange>
      </w:pPr>
      <w:del w:id="209" w:author="Shimon" w:date="2022-05-16T14:34:00Z">
        <w:r w:rsidRPr="00AD2760" w:rsidDel="00AD2760">
          <w:rPr>
            <w:rFonts w:ascii="David" w:hAnsi="David" w:cs="David" w:hint="eastAsia"/>
            <w:sz w:val="24"/>
            <w:szCs w:val="24"/>
            <w:rtl/>
            <w:rPrChange w:id="210" w:author="Shimon" w:date="2022-05-16T14:32:00Z">
              <w:rPr>
                <w:rFonts w:ascii="David" w:hAnsi="David" w:hint="eastAsia"/>
                <w:sz w:val="24"/>
                <w:rtl/>
              </w:rPr>
            </w:rPrChange>
          </w:rPr>
          <w:delText>במשך</w:delText>
        </w:r>
        <w:r w:rsidRPr="00AD2760" w:rsidDel="00AD2760">
          <w:rPr>
            <w:rFonts w:ascii="David" w:hAnsi="David" w:cs="David"/>
            <w:sz w:val="24"/>
            <w:szCs w:val="24"/>
            <w:rtl/>
            <w:rPrChange w:id="211" w:author="Shimon" w:date="2022-05-16T14:32:00Z">
              <w:rPr>
                <w:rFonts w:ascii="David" w:hAnsi="David"/>
                <w:sz w:val="24"/>
                <w:rtl/>
              </w:rPr>
            </w:rPrChange>
          </w:rPr>
          <w:delText xml:space="preserve"> </w:delText>
        </w:r>
      </w:del>
      <w:r w:rsidRPr="00AD2760">
        <w:rPr>
          <w:rFonts w:ascii="David" w:hAnsi="David" w:cs="David" w:hint="eastAsia"/>
          <w:sz w:val="24"/>
          <w:szCs w:val="24"/>
          <w:rtl/>
          <w:rPrChange w:id="212" w:author="Shimon" w:date="2022-05-16T14:32:00Z">
            <w:rPr>
              <w:rFonts w:ascii="David" w:hAnsi="David" w:hint="eastAsia"/>
              <w:sz w:val="24"/>
              <w:rtl/>
            </w:rPr>
          </w:rPrChange>
        </w:rPr>
        <w:t>כ</w:t>
      </w:r>
      <w:ins w:id="213" w:author="Shimon" w:date="2022-05-16T14:19:00Z">
        <w:r w:rsidR="00BF24C0" w:rsidRPr="00AD2760">
          <w:rPr>
            <w:rFonts w:ascii="David" w:hAnsi="David" w:cs="David" w:hint="eastAsia"/>
            <w:sz w:val="24"/>
            <w:szCs w:val="24"/>
            <w:rtl/>
            <w:rPrChange w:id="214" w:author="Shimon" w:date="2022-05-16T14:32:00Z">
              <w:rPr>
                <w:rFonts w:ascii="David" w:hAnsi="David" w:hint="eastAsia"/>
                <w:sz w:val="24"/>
                <w:rtl/>
              </w:rPr>
            </w:rPrChange>
          </w:rPr>
          <w:t>מעט</w:t>
        </w:r>
        <w:r w:rsidR="00BF24C0" w:rsidRPr="00AD2760">
          <w:rPr>
            <w:rFonts w:ascii="David" w:hAnsi="David" w:cs="David"/>
            <w:sz w:val="24"/>
            <w:szCs w:val="24"/>
            <w:rtl/>
            <w:rPrChange w:id="215" w:author="Shimon" w:date="2022-05-16T14:32:00Z">
              <w:rPr>
                <w:rFonts w:ascii="David" w:hAnsi="David"/>
                <w:sz w:val="24"/>
                <w:rtl/>
              </w:rPr>
            </w:rPrChange>
          </w:rPr>
          <w:t xml:space="preserve"> </w:t>
        </w:r>
      </w:ins>
      <w:r w:rsidRPr="00AD2760">
        <w:rPr>
          <w:rFonts w:ascii="David" w:hAnsi="David" w:cs="David" w:hint="eastAsia"/>
          <w:sz w:val="24"/>
          <w:szCs w:val="24"/>
          <w:rtl/>
          <w:rPrChange w:id="216" w:author="Shimon" w:date="2022-05-16T14:32:00Z">
            <w:rPr>
              <w:rFonts w:ascii="David" w:hAnsi="David" w:hint="eastAsia"/>
              <w:sz w:val="24"/>
              <w:rtl/>
            </w:rPr>
          </w:rPrChange>
        </w:rPr>
        <w:t>חצי</w:t>
      </w:r>
      <w:r w:rsidRPr="00AD2760">
        <w:rPr>
          <w:rFonts w:ascii="David" w:hAnsi="David" w:cs="David"/>
          <w:sz w:val="24"/>
          <w:szCs w:val="24"/>
          <w:rtl/>
          <w:rPrChange w:id="217" w:author="Shimon" w:date="2022-05-16T14:32:00Z">
            <w:rPr>
              <w:rFonts w:ascii="David" w:hAnsi="David"/>
              <w:sz w:val="24"/>
              <w:rtl/>
            </w:rPr>
          </w:rPrChange>
        </w:rPr>
        <w:t xml:space="preserve"> שנה </w:t>
      </w:r>
      <w:del w:id="218" w:author="שמעון" w:date="2022-05-24T05:15:00Z">
        <w:r w:rsidRPr="00AD2760" w:rsidDel="00D86E46">
          <w:rPr>
            <w:rFonts w:ascii="David" w:hAnsi="David" w:cs="David"/>
            <w:sz w:val="24"/>
            <w:szCs w:val="24"/>
            <w:rtl/>
            <w:rPrChange w:id="219" w:author="Shimon" w:date="2022-05-16T14:32:00Z">
              <w:rPr>
                <w:rFonts w:ascii="David" w:hAnsi="David"/>
                <w:sz w:val="24"/>
                <w:rtl/>
              </w:rPr>
            </w:rPrChange>
          </w:rPr>
          <w:delText>ל</w:delText>
        </w:r>
      </w:del>
      <w:ins w:id="220" w:author="שמעון" w:date="2022-05-24T05:15:00Z">
        <w:r w:rsidR="00D86E46">
          <w:rPr>
            <w:rFonts w:ascii="David" w:hAnsi="David" w:cs="David" w:hint="cs"/>
            <w:sz w:val="24"/>
            <w:szCs w:val="24"/>
            <w:rtl/>
          </w:rPr>
          <w:t>ממועד סילוקו</w:t>
        </w:r>
      </w:ins>
      <w:del w:id="221" w:author="שמעון" w:date="2022-05-24T05:15:00Z">
        <w:r w:rsidRPr="00AD2760" w:rsidDel="00D86E46">
          <w:rPr>
            <w:rFonts w:ascii="David" w:hAnsi="David" w:cs="David"/>
            <w:sz w:val="24"/>
            <w:szCs w:val="24"/>
            <w:rtl/>
            <w:rPrChange w:id="222" w:author="Shimon" w:date="2022-05-16T14:32:00Z">
              <w:rPr>
                <w:rFonts w:ascii="David" w:hAnsi="David"/>
                <w:sz w:val="24"/>
                <w:rtl/>
              </w:rPr>
            </w:rPrChange>
          </w:rPr>
          <w:delText>א</w:delText>
        </w:r>
      </w:del>
      <w:r w:rsidRPr="00AD2760">
        <w:rPr>
          <w:rFonts w:ascii="David" w:hAnsi="David" w:cs="David"/>
          <w:sz w:val="24"/>
          <w:szCs w:val="24"/>
          <w:rtl/>
          <w:rPrChange w:id="223" w:author="Shimon" w:date="2022-05-16T14:32:00Z">
            <w:rPr>
              <w:rFonts w:ascii="David" w:hAnsi="David"/>
              <w:sz w:val="24"/>
              <w:rtl/>
            </w:rPr>
          </w:rPrChange>
        </w:rPr>
        <w:t xml:space="preserve"> </w:t>
      </w:r>
      <w:ins w:id="224" w:author="שמעון" w:date="2022-05-24T05:16:00Z">
        <w:r w:rsidR="00D86E46">
          <w:rPr>
            <w:rFonts w:ascii="David" w:hAnsi="David" w:cs="David" w:hint="cs"/>
            <w:sz w:val="24"/>
            <w:szCs w:val="24"/>
            <w:rtl/>
          </w:rPr>
          <w:t xml:space="preserve">ממשרדו </w:t>
        </w:r>
      </w:ins>
      <w:del w:id="225" w:author="שמעון" w:date="2022-05-24T05:17:00Z">
        <w:r w:rsidRPr="00AD2760" w:rsidDel="00D86E46">
          <w:rPr>
            <w:rFonts w:ascii="David" w:hAnsi="David" w:cs="David"/>
            <w:sz w:val="24"/>
            <w:szCs w:val="24"/>
            <w:rtl/>
            <w:rPrChange w:id="226" w:author="Shimon" w:date="2022-05-16T14:32:00Z">
              <w:rPr>
                <w:rFonts w:ascii="David" w:hAnsi="David"/>
                <w:sz w:val="24"/>
                <w:rtl/>
              </w:rPr>
            </w:rPrChange>
          </w:rPr>
          <w:delText>קיבל</w:delText>
        </w:r>
      </w:del>
      <w:r w:rsidRPr="00AD2760">
        <w:rPr>
          <w:rFonts w:ascii="David" w:hAnsi="David" w:cs="David"/>
          <w:sz w:val="24"/>
          <w:szCs w:val="24"/>
          <w:rtl/>
          <w:rPrChange w:id="227" w:author="Shimon" w:date="2022-05-16T14:32:00Z">
            <w:rPr>
              <w:rFonts w:ascii="David" w:hAnsi="David"/>
              <w:sz w:val="24"/>
              <w:rtl/>
            </w:rPr>
          </w:rPrChange>
        </w:rPr>
        <w:t xml:space="preserve"> התובע </w:t>
      </w:r>
      <w:ins w:id="228" w:author="Shimon" w:date="2022-05-16T14:19:00Z">
        <w:r w:rsidR="00BF24C0" w:rsidRPr="00AD2760">
          <w:rPr>
            <w:rFonts w:ascii="David" w:hAnsi="David" w:cs="David" w:hint="eastAsia"/>
            <w:sz w:val="24"/>
            <w:szCs w:val="24"/>
            <w:rtl/>
            <w:rPrChange w:id="229" w:author="Shimon" w:date="2022-05-16T14:32:00Z">
              <w:rPr>
                <w:rFonts w:ascii="David" w:hAnsi="David" w:hint="eastAsia"/>
                <w:sz w:val="24"/>
                <w:rtl/>
              </w:rPr>
            </w:rPrChange>
          </w:rPr>
          <w:t>מ</w:t>
        </w:r>
        <w:r w:rsidR="00F2583E">
          <w:rPr>
            <w:rFonts w:ascii="David" w:hAnsi="David" w:cs="David" w:hint="eastAsia"/>
            <w:sz w:val="24"/>
            <w:szCs w:val="24"/>
            <w:rtl/>
            <w:rPrChange w:id="230" w:author="Shimon" w:date="2022-05-16T14:32:00Z">
              <w:rPr>
                <w:rFonts w:ascii="David" w:hAnsi="David" w:hint="eastAsia"/>
                <w:sz w:val="24"/>
                <w:rtl/>
              </w:rPr>
            </w:rPrChange>
          </w:rPr>
          <w:t>שכורת</w:t>
        </w:r>
      </w:ins>
      <w:ins w:id="231" w:author="Shimon" w:date="2022-05-16T15:33:00Z">
        <w:r w:rsidR="00FB7480">
          <w:rPr>
            <w:rFonts w:ascii="David" w:hAnsi="David" w:cs="David" w:hint="cs"/>
            <w:sz w:val="24"/>
            <w:szCs w:val="24"/>
            <w:rtl/>
          </w:rPr>
          <w:t xml:space="preserve">, </w:t>
        </w:r>
      </w:ins>
      <w:ins w:id="232" w:author="שמעון" w:date="2022-05-24T05:17:00Z">
        <w:r w:rsidR="00420C67">
          <w:rPr>
            <w:rFonts w:ascii="David" w:hAnsi="David" w:cs="David" w:hint="cs"/>
            <w:sz w:val="24"/>
            <w:szCs w:val="24"/>
            <w:rtl/>
          </w:rPr>
          <w:t xml:space="preserve">ע"פ הוראת הסמנכ"לית לא קיבל </w:t>
        </w:r>
      </w:ins>
      <w:ins w:id="233" w:author="שמעון" w:date="2022-05-24T05:18:00Z">
        <w:r w:rsidR="00420C67">
          <w:rPr>
            <w:rFonts w:ascii="David" w:hAnsi="David" w:cs="David" w:hint="cs"/>
            <w:sz w:val="24"/>
            <w:szCs w:val="24"/>
            <w:rtl/>
          </w:rPr>
          <w:t xml:space="preserve">התובע משכורת </w:t>
        </w:r>
      </w:ins>
      <w:ins w:id="234" w:author="Shimon" w:date="2022-05-16T15:33:00Z">
        <w:del w:id="235" w:author="שמעון" w:date="2022-05-24T05:18:00Z">
          <w:r w:rsidR="00FB7480" w:rsidDel="00420C67">
            <w:rPr>
              <w:rFonts w:ascii="David" w:hAnsi="David" w:cs="David" w:hint="cs"/>
              <w:sz w:val="24"/>
              <w:szCs w:val="24"/>
              <w:rtl/>
            </w:rPr>
            <w:delText xml:space="preserve">שהופסקה </w:delText>
          </w:r>
        </w:del>
        <w:del w:id="236" w:author="שמעון" w:date="2022-05-24T05:17:00Z">
          <w:r w:rsidR="00FB7480" w:rsidDel="00420C67">
            <w:rPr>
              <w:rFonts w:ascii="David" w:hAnsi="David" w:cs="David" w:hint="cs"/>
              <w:sz w:val="24"/>
              <w:szCs w:val="24"/>
              <w:rtl/>
            </w:rPr>
            <w:delText>ע"פ הוראת הסמנכ"לית</w:delText>
          </w:r>
        </w:del>
      </w:ins>
      <w:ins w:id="237" w:author="Shimon" w:date="2022-05-16T14:19:00Z">
        <w:del w:id="238" w:author="שמעון" w:date="2022-05-24T05:17:00Z">
          <w:r w:rsidR="00F2583E" w:rsidDel="00420C67">
            <w:rPr>
              <w:rFonts w:ascii="David" w:hAnsi="David" w:cs="David"/>
              <w:sz w:val="24"/>
              <w:szCs w:val="24"/>
              <w:rtl/>
              <w:rPrChange w:id="239" w:author="Shimon" w:date="2022-05-16T14:32:00Z">
                <w:rPr>
                  <w:rFonts w:ascii="David" w:hAnsi="David"/>
                  <w:sz w:val="24"/>
                  <w:rtl/>
                </w:rPr>
              </w:rPrChange>
            </w:rPr>
            <w:delText xml:space="preserve"> </w:delText>
          </w:r>
        </w:del>
      </w:ins>
      <w:ins w:id="240" w:author="Shimon" w:date="2022-05-18T14:10:00Z">
        <w:del w:id="241" w:author="שמעון" w:date="2022-05-24T05:18:00Z">
          <w:r w:rsidR="00991226" w:rsidDel="00420C67">
            <w:rPr>
              <w:rFonts w:ascii="David" w:hAnsi="David" w:cs="David" w:hint="cs"/>
              <w:sz w:val="24"/>
              <w:szCs w:val="24"/>
              <w:rtl/>
            </w:rPr>
            <w:delText>ו</w:delText>
          </w:r>
        </w:del>
      </w:ins>
      <w:ins w:id="242" w:author="שמעון" w:date="2022-05-24T05:18:00Z">
        <w:r w:rsidR="00420C67">
          <w:rPr>
            <w:rFonts w:ascii="David" w:hAnsi="David" w:cs="David" w:hint="cs"/>
            <w:sz w:val="24"/>
            <w:szCs w:val="24"/>
            <w:rtl/>
          </w:rPr>
          <w:t>, אך ג</w:t>
        </w:r>
      </w:ins>
      <w:ins w:id="243" w:author="Shimon" w:date="2022-05-16T15:16:00Z">
        <w:del w:id="244" w:author="שמעון" w:date="2022-05-24T05:18:00Z">
          <w:r w:rsidR="00F2583E" w:rsidDel="00420C67">
            <w:rPr>
              <w:rFonts w:ascii="David" w:hAnsi="David" w:cs="David" w:hint="cs"/>
              <w:sz w:val="24"/>
              <w:szCs w:val="24"/>
              <w:rtl/>
            </w:rPr>
            <w:delText>ג</w:delText>
          </w:r>
        </w:del>
        <w:r w:rsidR="00F2583E">
          <w:rPr>
            <w:rFonts w:ascii="David" w:hAnsi="David" w:cs="David" w:hint="cs"/>
            <w:sz w:val="24"/>
            <w:szCs w:val="24"/>
            <w:rtl/>
          </w:rPr>
          <w:t xml:space="preserve">ם </w:t>
        </w:r>
      </w:ins>
      <w:ins w:id="245" w:author="Shimon" w:date="2022-05-16T14:19:00Z">
        <w:r w:rsidR="00BF24C0" w:rsidRPr="00AD2760">
          <w:rPr>
            <w:rFonts w:ascii="David" w:hAnsi="David" w:cs="David" w:hint="eastAsia"/>
            <w:sz w:val="24"/>
            <w:szCs w:val="24"/>
            <w:rtl/>
            <w:rPrChange w:id="246" w:author="Shimon" w:date="2022-05-16T14:32:00Z">
              <w:rPr>
                <w:rFonts w:ascii="David" w:hAnsi="David" w:hint="eastAsia"/>
                <w:sz w:val="24"/>
                <w:rtl/>
              </w:rPr>
            </w:rPrChange>
          </w:rPr>
          <w:t>לא</w:t>
        </w:r>
        <w:r w:rsidR="00BF24C0" w:rsidRPr="00AD2760">
          <w:rPr>
            <w:rFonts w:ascii="David" w:hAnsi="David" w:cs="David"/>
            <w:sz w:val="24"/>
            <w:szCs w:val="24"/>
            <w:rtl/>
            <w:rPrChange w:id="247" w:author="Shimon" w:date="2022-05-16T14:32:00Z">
              <w:rPr>
                <w:rFonts w:ascii="David" w:hAnsi="David"/>
                <w:sz w:val="24"/>
                <w:rtl/>
              </w:rPr>
            </w:rPrChange>
          </w:rPr>
          <w:t xml:space="preserve"> </w:t>
        </w:r>
        <w:r w:rsidR="00BF24C0" w:rsidRPr="00AD2760">
          <w:rPr>
            <w:rFonts w:ascii="David" w:hAnsi="David" w:cs="David" w:hint="eastAsia"/>
            <w:sz w:val="24"/>
            <w:szCs w:val="24"/>
            <w:rtl/>
            <w:rPrChange w:id="248" w:author="Shimon" w:date="2022-05-16T14:32:00Z">
              <w:rPr>
                <w:rFonts w:ascii="David" w:hAnsi="David" w:hint="eastAsia"/>
                <w:sz w:val="24"/>
                <w:rtl/>
              </w:rPr>
            </w:rPrChange>
          </w:rPr>
          <w:t>גימלה</w:t>
        </w:r>
        <w:r w:rsidR="00BF24C0" w:rsidRPr="00AD2760">
          <w:rPr>
            <w:rFonts w:ascii="David" w:hAnsi="David" w:cs="David"/>
            <w:sz w:val="24"/>
            <w:szCs w:val="24"/>
            <w:rtl/>
            <w:rPrChange w:id="249" w:author="Shimon" w:date="2022-05-16T14:32:00Z">
              <w:rPr>
                <w:rFonts w:ascii="David" w:hAnsi="David"/>
                <w:sz w:val="24"/>
                <w:rtl/>
              </w:rPr>
            </w:rPrChange>
          </w:rPr>
          <w:t xml:space="preserve"> כלשהי</w:t>
        </w:r>
      </w:ins>
      <w:ins w:id="250" w:author="שמעון" w:date="2022-05-24T05:18:00Z">
        <w:r w:rsidR="00420C67">
          <w:rPr>
            <w:rFonts w:ascii="David" w:hAnsi="David" w:cs="David" w:hint="cs"/>
            <w:sz w:val="24"/>
            <w:szCs w:val="24"/>
            <w:rtl/>
          </w:rPr>
          <w:t>,</w:t>
        </w:r>
      </w:ins>
      <w:ins w:id="251" w:author="Shimon" w:date="2022-05-16T14:19:00Z">
        <w:r w:rsidR="00BF24C0" w:rsidRPr="00AD2760">
          <w:rPr>
            <w:rFonts w:ascii="David" w:hAnsi="David" w:cs="David"/>
            <w:sz w:val="24"/>
            <w:szCs w:val="24"/>
            <w:rtl/>
            <w:rPrChange w:id="252" w:author="Shimon" w:date="2022-05-16T14:32:00Z">
              <w:rPr>
                <w:rFonts w:ascii="David" w:hAnsi="David"/>
                <w:sz w:val="24"/>
                <w:rtl/>
              </w:rPr>
            </w:rPrChange>
          </w:rPr>
          <w:t xml:space="preserve"> למרות פניות חוזרות </w:t>
        </w:r>
        <w:r w:rsidR="00BF24C0" w:rsidRPr="00AD2760">
          <w:rPr>
            <w:rFonts w:ascii="David" w:hAnsi="David" w:cs="David" w:hint="eastAsia"/>
            <w:sz w:val="24"/>
            <w:szCs w:val="24"/>
            <w:rtl/>
            <w:rPrChange w:id="253" w:author="Shimon" w:date="2022-05-16T14:32:00Z">
              <w:rPr>
                <w:rFonts w:ascii="David" w:hAnsi="David" w:hint="eastAsia"/>
                <w:sz w:val="24"/>
                <w:rtl/>
              </w:rPr>
            </w:rPrChange>
          </w:rPr>
          <w:t>ונישנות</w:t>
        </w:r>
        <w:r w:rsidR="00BF24C0" w:rsidRPr="00AD2760">
          <w:rPr>
            <w:rFonts w:ascii="David" w:hAnsi="David" w:cs="David"/>
            <w:sz w:val="24"/>
            <w:szCs w:val="24"/>
            <w:rtl/>
            <w:rPrChange w:id="254" w:author="Shimon" w:date="2022-05-16T14:32:00Z">
              <w:rPr>
                <w:rFonts w:ascii="David" w:hAnsi="David"/>
                <w:sz w:val="24"/>
                <w:rtl/>
              </w:rPr>
            </w:rPrChange>
          </w:rPr>
          <w:t xml:space="preserve"> של</w:t>
        </w:r>
      </w:ins>
      <w:ins w:id="255" w:author="Shimon" w:date="2022-05-16T15:34:00Z">
        <w:r w:rsidR="00FB7480">
          <w:rPr>
            <w:rFonts w:ascii="David" w:hAnsi="David" w:cs="David" w:hint="cs"/>
            <w:sz w:val="24"/>
            <w:szCs w:val="24"/>
            <w:rtl/>
          </w:rPr>
          <w:t xml:space="preserve"> התובע ו</w:t>
        </w:r>
      </w:ins>
      <w:ins w:id="256" w:author="Shimon" w:date="2022-05-16T14:19:00Z">
        <w:r w:rsidR="00BF24C0" w:rsidRPr="00AD2760">
          <w:rPr>
            <w:rFonts w:ascii="David" w:hAnsi="David" w:cs="David" w:hint="eastAsia"/>
            <w:sz w:val="24"/>
            <w:szCs w:val="24"/>
            <w:rtl/>
            <w:rPrChange w:id="257" w:author="Shimon" w:date="2022-05-16T14:32:00Z">
              <w:rPr>
                <w:rFonts w:ascii="David" w:hAnsi="David" w:hint="eastAsia"/>
                <w:sz w:val="24"/>
                <w:rtl/>
              </w:rPr>
            </w:rPrChange>
          </w:rPr>
          <w:t>בא</w:t>
        </w:r>
        <w:r w:rsidR="00BF24C0" w:rsidRPr="00AD2760">
          <w:rPr>
            <w:rFonts w:ascii="David" w:hAnsi="David" w:cs="David"/>
            <w:sz w:val="24"/>
            <w:szCs w:val="24"/>
            <w:rtl/>
            <w:rPrChange w:id="258" w:author="Shimon" w:date="2022-05-16T14:32:00Z">
              <w:rPr>
                <w:rFonts w:ascii="David" w:hAnsi="David"/>
                <w:sz w:val="24"/>
                <w:rtl/>
              </w:rPr>
            </w:rPrChange>
          </w:rPr>
          <w:t xml:space="preserve"> </w:t>
        </w:r>
        <w:r w:rsidR="00BF24C0" w:rsidRPr="00AD2760">
          <w:rPr>
            <w:rFonts w:ascii="David" w:hAnsi="David" w:cs="David" w:hint="eastAsia"/>
            <w:sz w:val="24"/>
            <w:szCs w:val="24"/>
            <w:rtl/>
            <w:rPrChange w:id="259" w:author="Shimon" w:date="2022-05-16T14:32:00Z">
              <w:rPr>
                <w:rFonts w:ascii="David" w:hAnsi="David" w:hint="eastAsia"/>
                <w:sz w:val="24"/>
                <w:rtl/>
              </w:rPr>
            </w:rPrChange>
          </w:rPr>
          <w:t>כוחו</w:t>
        </w:r>
      </w:ins>
      <w:ins w:id="260" w:author="Shimon" w:date="2022-05-16T15:34:00Z">
        <w:r w:rsidR="00FB7480">
          <w:rPr>
            <w:rFonts w:ascii="David" w:hAnsi="David" w:cs="David" w:hint="cs"/>
            <w:sz w:val="24"/>
            <w:szCs w:val="24"/>
            <w:rtl/>
          </w:rPr>
          <w:t xml:space="preserve"> לאוצר</w:t>
        </w:r>
      </w:ins>
      <w:ins w:id="261" w:author="Shimon" w:date="2022-05-16T15:16:00Z">
        <w:r w:rsidR="00F2583E">
          <w:rPr>
            <w:rFonts w:ascii="David" w:hAnsi="David" w:cs="David" w:hint="cs"/>
            <w:sz w:val="24"/>
            <w:szCs w:val="24"/>
            <w:rtl/>
          </w:rPr>
          <w:t xml:space="preserve">. </w:t>
        </w:r>
      </w:ins>
      <w:ins w:id="262" w:author="Shimon" w:date="2022-05-16T14:31:00Z">
        <w:r w:rsidR="00AD2760">
          <w:rPr>
            <w:rFonts w:hint="cs"/>
            <w:rtl/>
          </w:rPr>
          <w:t>נוצר מ</w:t>
        </w:r>
      </w:ins>
      <w:ins w:id="263" w:author="Shimon" w:date="2022-05-16T14:29:00Z">
        <w:r w:rsidR="00AD2760">
          <w:rPr>
            <w:rFonts w:hint="cs"/>
            <w:rtl/>
          </w:rPr>
          <w:t>צב משפטי אבסורדי</w:t>
        </w:r>
        <w:r w:rsidR="00AD2760" w:rsidRPr="00901A33">
          <w:rPr>
            <w:rFonts w:hint="cs"/>
            <w:rtl/>
          </w:rPr>
          <w:t xml:space="preserve"> לפיו </w:t>
        </w:r>
        <w:r w:rsidR="00AD2760" w:rsidRPr="0048657D">
          <w:rPr>
            <w:rFonts w:hint="eastAsia"/>
            <w:b/>
            <w:bCs/>
            <w:rtl/>
          </w:rPr>
          <w:t>התובע</w:t>
        </w:r>
        <w:r w:rsidR="00AD2760" w:rsidRPr="0048657D">
          <w:rPr>
            <w:b/>
            <w:bCs/>
            <w:rtl/>
          </w:rPr>
          <w:t xml:space="preserve"> </w:t>
        </w:r>
        <w:r w:rsidR="00AD2760" w:rsidRPr="0048657D">
          <w:rPr>
            <w:rFonts w:hint="eastAsia"/>
            <w:b/>
            <w:bCs/>
            <w:rtl/>
          </w:rPr>
          <w:t>לא</w:t>
        </w:r>
        <w:r w:rsidR="00AD2760" w:rsidRPr="0048657D">
          <w:rPr>
            <w:b/>
            <w:bCs/>
            <w:rtl/>
          </w:rPr>
          <w:t xml:space="preserve"> הופרש </w:t>
        </w:r>
        <w:r w:rsidR="00AD2760" w:rsidRPr="0048657D">
          <w:rPr>
            <w:rFonts w:hint="eastAsia"/>
            <w:b/>
            <w:bCs/>
            <w:rtl/>
          </w:rPr>
          <w:t>לגמלאות</w:t>
        </w:r>
        <w:r w:rsidR="00AD2760" w:rsidRPr="0048657D">
          <w:rPr>
            <w:b/>
            <w:bCs/>
            <w:rtl/>
          </w:rPr>
          <w:t xml:space="preserve">, </w:t>
        </w:r>
        <w:del w:id="264" w:author="Shimon" w:date="2021-12-16T22:51:00Z">
          <w:r w:rsidR="00AD2760" w:rsidRPr="0048657D" w:rsidDel="00B31F28">
            <w:rPr>
              <w:rFonts w:hint="eastAsia"/>
              <w:b/>
              <w:bCs/>
              <w:rtl/>
            </w:rPr>
            <w:delText>אך</w:delText>
          </w:r>
          <w:r w:rsidR="00AD2760" w:rsidRPr="0048657D" w:rsidDel="00B31F28">
            <w:rPr>
              <w:b/>
              <w:bCs/>
              <w:rtl/>
            </w:rPr>
            <w:delText xml:space="preserve"> </w:delText>
          </w:r>
        </w:del>
        <w:r w:rsidR="00AD2760" w:rsidRPr="0048657D">
          <w:rPr>
            <w:rFonts w:hint="eastAsia"/>
            <w:b/>
            <w:bCs/>
            <w:rtl/>
          </w:rPr>
          <w:t>על</w:t>
        </w:r>
        <w:r w:rsidR="00AD2760" w:rsidRPr="0048657D">
          <w:rPr>
            <w:b/>
            <w:bCs/>
            <w:rtl/>
          </w:rPr>
          <w:t xml:space="preserve"> אף שהטעון להפסקת </w:t>
        </w:r>
        <w:r w:rsidR="00AD2760" w:rsidRPr="0048657D">
          <w:rPr>
            <w:rFonts w:hint="eastAsia"/>
            <w:b/>
            <w:bCs/>
            <w:rtl/>
          </w:rPr>
          <w:t>עבודתו</w:t>
        </w:r>
        <w:r w:rsidR="00AD2760" w:rsidRPr="0048657D">
          <w:rPr>
            <w:b/>
            <w:bCs/>
            <w:rtl/>
          </w:rPr>
          <w:t xml:space="preserve"> </w:t>
        </w:r>
        <w:r w:rsidR="00AD2760" w:rsidRPr="0048657D">
          <w:rPr>
            <w:rFonts w:hint="eastAsia"/>
            <w:b/>
            <w:bCs/>
            <w:rtl/>
          </w:rPr>
          <w:t>בפועל</w:t>
        </w:r>
        <w:r w:rsidR="00AD2760" w:rsidRPr="0048657D">
          <w:rPr>
            <w:b/>
            <w:bCs/>
            <w:rtl/>
          </w:rPr>
          <w:t xml:space="preserve"> </w:t>
        </w:r>
        <w:del w:id="265" w:author="Shimon" w:date="2021-12-21T11:46:00Z">
          <w:r w:rsidR="00AD2760" w:rsidRPr="0048657D" w:rsidDel="00D27A33">
            <w:rPr>
              <w:rFonts w:hint="eastAsia"/>
              <w:b/>
              <w:bCs/>
              <w:rtl/>
            </w:rPr>
            <w:delText>הופסקה</w:delText>
          </w:r>
        </w:del>
        <w:r w:rsidR="00AD2760" w:rsidRPr="0048657D">
          <w:rPr>
            <w:rFonts w:hint="eastAsia"/>
            <w:b/>
            <w:bCs/>
            <w:rtl/>
          </w:rPr>
          <w:t>היה</w:t>
        </w:r>
        <w:r w:rsidR="00AD2760" w:rsidRPr="0048657D">
          <w:rPr>
            <w:b/>
            <w:bCs/>
            <w:rtl/>
          </w:rPr>
          <w:t xml:space="preserve"> </w:t>
        </w:r>
        <w:r w:rsidR="00AD2760">
          <w:rPr>
            <w:rFonts w:hint="cs"/>
            <w:rtl/>
          </w:rPr>
          <w:t>שהוא הגיע לגיל פרישה, המזכה אותו בגימלאות.</w:t>
        </w:r>
      </w:ins>
    </w:p>
    <w:p w14:paraId="7D218A76" w14:textId="64470164" w:rsidR="00AD2760" w:rsidRPr="002A598D" w:rsidRDefault="00AD2760">
      <w:pPr>
        <w:pStyle w:val="a3"/>
        <w:spacing w:after="240" w:line="360" w:lineRule="auto"/>
        <w:ind w:left="509"/>
        <w:jc w:val="both"/>
        <w:rPr>
          <w:ins w:id="266" w:author="Shimon" w:date="2022-05-16T14:37:00Z"/>
          <w:sz w:val="8"/>
          <w:szCs w:val="8"/>
          <w:rPrChange w:id="267" w:author="Shimon" w:date="2022-05-18T15:27:00Z">
            <w:rPr>
              <w:ins w:id="268" w:author="Shimon" w:date="2022-05-16T14:37:00Z"/>
            </w:rPr>
          </w:rPrChange>
        </w:rPr>
        <w:pPrChange w:id="269" w:author="Shimon" w:date="2022-05-16T14:38:00Z">
          <w:pPr>
            <w:pStyle w:val="1"/>
            <w:spacing w:before="0" w:after="240" w:line="360" w:lineRule="auto"/>
            <w:ind w:left="665" w:firstLine="0"/>
          </w:pPr>
        </w:pPrChange>
      </w:pPr>
      <w:ins w:id="270" w:author="Shimon" w:date="2022-05-16T14:29:00Z">
        <w:r>
          <w:rPr>
            <w:rFonts w:hint="cs"/>
            <w:rtl/>
          </w:rPr>
          <w:t xml:space="preserve"> </w:t>
        </w:r>
      </w:ins>
    </w:p>
    <w:p w14:paraId="28EE5302" w14:textId="6B7B3AEC" w:rsidR="001A6217" w:rsidRDefault="00B27BEB">
      <w:pPr>
        <w:pStyle w:val="a3"/>
        <w:numPr>
          <w:ilvl w:val="0"/>
          <w:numId w:val="4"/>
        </w:numPr>
        <w:spacing w:after="240" w:line="360" w:lineRule="auto"/>
        <w:ind w:left="509" w:hanging="425"/>
        <w:jc w:val="both"/>
        <w:rPr>
          <w:ins w:id="271" w:author="Shimon" w:date="2022-05-18T15:08:00Z"/>
        </w:rPr>
        <w:pPrChange w:id="272" w:author="Shimon" w:date="2022-05-18T15:08:00Z">
          <w:pPr>
            <w:pStyle w:val="1"/>
            <w:spacing w:before="0" w:after="240" w:line="360" w:lineRule="auto"/>
            <w:ind w:left="665" w:firstLine="0"/>
          </w:pPr>
        </w:pPrChange>
      </w:pPr>
      <w:ins w:id="273" w:author="Shimon" w:date="2022-05-16T14:38:00Z">
        <w:r>
          <w:rPr>
            <w:rFonts w:hint="cs"/>
            <w:rtl/>
          </w:rPr>
          <w:t xml:space="preserve">רק </w:t>
        </w:r>
      </w:ins>
      <w:ins w:id="274" w:author="Shimon" w:date="2022-05-16T14:39:00Z">
        <w:r>
          <w:rPr>
            <w:rFonts w:hint="cs"/>
            <w:rtl/>
          </w:rPr>
          <w:t xml:space="preserve">במהלך דצמבר 2012, </w:t>
        </w:r>
      </w:ins>
      <w:ins w:id="275" w:author="Shimon" w:date="2022-05-16T14:38:00Z">
        <w:r>
          <w:rPr>
            <w:rFonts w:hint="cs"/>
            <w:rtl/>
          </w:rPr>
          <w:t>כחמישה חודשים לאחר ס</w:t>
        </w:r>
      </w:ins>
      <w:ins w:id="276" w:author="Shimon" w:date="2022-05-16T14:39:00Z">
        <w:r>
          <w:rPr>
            <w:rFonts w:hint="cs"/>
            <w:rtl/>
          </w:rPr>
          <w:t>י</w:t>
        </w:r>
      </w:ins>
      <w:ins w:id="277" w:author="Shimon" w:date="2022-05-16T14:38:00Z">
        <w:r>
          <w:rPr>
            <w:rFonts w:hint="cs"/>
            <w:rtl/>
          </w:rPr>
          <w:t>ל</w:t>
        </w:r>
      </w:ins>
      <w:ins w:id="278" w:author="Shimon" w:date="2022-05-16T14:39:00Z">
        <w:r>
          <w:rPr>
            <w:rFonts w:hint="cs"/>
            <w:rtl/>
          </w:rPr>
          <w:t>ו</w:t>
        </w:r>
      </w:ins>
      <w:ins w:id="279" w:author="Shimon" w:date="2022-05-16T14:38:00Z">
        <w:r>
          <w:rPr>
            <w:rFonts w:hint="cs"/>
            <w:rtl/>
          </w:rPr>
          <w:t>ק</w:t>
        </w:r>
      </w:ins>
      <w:ins w:id="280" w:author="Shimon" w:date="2022-05-16T14:39:00Z">
        <w:r>
          <w:rPr>
            <w:rFonts w:hint="cs"/>
            <w:rtl/>
          </w:rPr>
          <w:t>ו</w:t>
        </w:r>
      </w:ins>
      <w:ins w:id="281" w:author="Shimon" w:date="2022-05-16T14:38:00Z">
        <w:r>
          <w:rPr>
            <w:rFonts w:hint="cs"/>
            <w:rtl/>
          </w:rPr>
          <w:t xml:space="preserve"> ממשרדו, </w:t>
        </w:r>
        <w:del w:id="282" w:author="Shimon" w:date="2021-12-26T12:08:00Z">
          <w:r w:rsidDel="00554117">
            <w:rPr>
              <w:rFonts w:hint="cs"/>
              <w:rtl/>
            </w:rPr>
            <w:delText xml:space="preserve"> </w:delText>
          </w:r>
        </w:del>
        <w:r>
          <w:rPr>
            <w:rFonts w:hint="cs"/>
            <w:rtl/>
          </w:rPr>
          <w:t xml:space="preserve">קיבל התובע </w:t>
        </w:r>
        <w:r w:rsidRPr="001A6217">
          <w:rPr>
            <w:rFonts w:hint="eastAsia"/>
            <w:b/>
            <w:bCs/>
            <w:rtl/>
            <w:rPrChange w:id="283" w:author="Shimon" w:date="2022-05-18T15:07:00Z">
              <w:rPr>
                <w:rFonts w:hint="eastAsia"/>
                <w:rtl/>
              </w:rPr>
            </w:rPrChange>
          </w:rPr>
          <w:t>לראשונה</w:t>
        </w:r>
        <w:r>
          <w:rPr>
            <w:rFonts w:hint="cs"/>
            <w:rtl/>
          </w:rPr>
          <w:t xml:space="preserve"> </w:t>
        </w:r>
      </w:ins>
      <w:ins w:id="284" w:author="Shimon" w:date="2022-05-18T14:12:00Z">
        <w:r w:rsidR="00991226">
          <w:rPr>
            <w:rFonts w:hint="cs"/>
            <w:rtl/>
          </w:rPr>
          <w:t xml:space="preserve">מכתב </w:t>
        </w:r>
      </w:ins>
      <w:ins w:id="285" w:author="Shimon" w:date="2022-05-16T14:38:00Z">
        <w:r>
          <w:rPr>
            <w:rFonts w:hint="cs"/>
            <w:rtl/>
          </w:rPr>
          <w:t>מנ</w:t>
        </w:r>
      </w:ins>
      <w:ins w:id="286" w:author="Shimon" w:date="2022-05-16T14:39:00Z">
        <w:r>
          <w:rPr>
            <w:rFonts w:hint="cs"/>
            <w:rtl/>
          </w:rPr>
          <w:t>ש"</w:t>
        </w:r>
      </w:ins>
      <w:ins w:id="287" w:author="Shimon" w:date="2022-05-16T14:40:00Z">
        <w:r>
          <w:rPr>
            <w:rFonts w:hint="cs"/>
            <w:rtl/>
          </w:rPr>
          <w:t>מ</w:t>
        </w:r>
      </w:ins>
      <w:ins w:id="288" w:author="Shimon" w:date="2022-05-16T14:38:00Z">
        <w:r>
          <w:rPr>
            <w:rFonts w:hint="cs"/>
            <w:rtl/>
          </w:rPr>
          <w:t>,</w:t>
        </w:r>
      </w:ins>
      <w:ins w:id="289" w:author="Shimon" w:date="2022-05-16T14:41:00Z">
        <w:r>
          <w:rPr>
            <w:rFonts w:hint="cs"/>
            <w:rtl/>
          </w:rPr>
          <w:t xml:space="preserve"> שנחת</w:t>
        </w:r>
      </w:ins>
      <w:ins w:id="290" w:author="Shimon" w:date="2022-05-18T14:12:00Z">
        <w:r w:rsidR="00991226">
          <w:rPr>
            <w:rFonts w:hint="cs"/>
            <w:rtl/>
          </w:rPr>
          <w:t>ם</w:t>
        </w:r>
      </w:ins>
      <w:ins w:id="291" w:author="Shimon" w:date="2022-05-16T14:41:00Z">
        <w:r>
          <w:rPr>
            <w:rFonts w:hint="cs"/>
            <w:rtl/>
          </w:rPr>
          <w:t xml:space="preserve"> ביום 2</w:t>
        </w:r>
      </w:ins>
      <w:ins w:id="292" w:author="Shimon" w:date="2022-05-18T15:06:00Z">
        <w:r w:rsidR="001A6217">
          <w:rPr>
            <w:rFonts w:hint="cs"/>
            <w:rtl/>
          </w:rPr>
          <w:t>1</w:t>
        </w:r>
      </w:ins>
      <w:ins w:id="293" w:author="Shimon" w:date="2022-05-16T14:41:00Z">
        <w:r>
          <w:rPr>
            <w:rFonts w:hint="cs"/>
            <w:rtl/>
          </w:rPr>
          <w:t>.</w:t>
        </w:r>
      </w:ins>
      <w:ins w:id="294" w:author="Shimon" w:date="2022-05-16T14:42:00Z">
        <w:r>
          <w:rPr>
            <w:rFonts w:hint="cs"/>
            <w:rtl/>
          </w:rPr>
          <w:t>11.2012</w:t>
        </w:r>
      </w:ins>
      <w:ins w:id="295" w:author="Shimon" w:date="2022-05-18T14:12:00Z">
        <w:r w:rsidR="00991226">
          <w:rPr>
            <w:rFonts w:hint="cs"/>
            <w:rtl/>
          </w:rPr>
          <w:t>,</w:t>
        </w:r>
      </w:ins>
      <w:ins w:id="296" w:author="Shimon" w:date="2022-05-18T14:11:00Z">
        <w:r w:rsidR="00991226">
          <w:rPr>
            <w:rFonts w:hint="cs"/>
            <w:rtl/>
          </w:rPr>
          <w:t xml:space="preserve"> </w:t>
        </w:r>
      </w:ins>
      <w:ins w:id="297" w:author="Shimon" w:date="2022-05-18T14:12:00Z">
        <w:r w:rsidR="00991226">
          <w:rPr>
            <w:rFonts w:hint="cs"/>
            <w:rtl/>
          </w:rPr>
          <w:t xml:space="preserve">בצרוף </w:t>
        </w:r>
      </w:ins>
      <w:ins w:id="298" w:author="Shimon" w:date="2022-05-16T15:18:00Z">
        <w:r w:rsidR="00F2583E">
          <w:rPr>
            <w:rFonts w:hint="cs"/>
            <w:rtl/>
          </w:rPr>
          <w:t xml:space="preserve">חתימת סמנכ"לית האוצר, </w:t>
        </w:r>
      </w:ins>
      <w:ins w:id="299" w:author="Shimon" w:date="2022-05-18T14:13:00Z">
        <w:r w:rsidR="00991226">
          <w:rPr>
            <w:rFonts w:hint="cs"/>
            <w:rtl/>
          </w:rPr>
          <w:t>המ</w:t>
        </w:r>
      </w:ins>
      <w:ins w:id="300" w:author="Shimon" w:date="2022-05-18T14:38:00Z">
        <w:r w:rsidR="00393A39">
          <w:rPr>
            <w:rFonts w:hint="cs"/>
            <w:rtl/>
          </w:rPr>
          <w:t>י</w:t>
        </w:r>
      </w:ins>
      <w:ins w:id="301" w:author="Shimon" w:date="2022-05-18T14:13:00Z">
        <w:r w:rsidR="00991226">
          <w:rPr>
            <w:rFonts w:hint="cs"/>
            <w:rtl/>
          </w:rPr>
          <w:t xml:space="preserve">ידע את התובע </w:t>
        </w:r>
      </w:ins>
      <w:ins w:id="302" w:author="Shimon" w:date="2022-05-16T14:38:00Z">
        <w:del w:id="303" w:author="Shimon" w:date="2021-12-16T22:53:00Z">
          <w:r w:rsidDel="008F6CF7">
            <w:rPr>
              <w:rFonts w:hint="cs"/>
              <w:rtl/>
            </w:rPr>
            <w:delText xml:space="preserve">החתומה </w:delText>
          </w:r>
        </w:del>
        <w:del w:id="304" w:author="Shimon" w:date="2021-12-16T22:56:00Z">
          <w:r w:rsidDel="008F6CF7">
            <w:rPr>
              <w:rFonts w:hint="cs"/>
              <w:rtl/>
            </w:rPr>
            <w:delText xml:space="preserve">על החוזה </w:delText>
          </w:r>
        </w:del>
        <w:r>
          <w:rPr>
            <w:rFonts w:hint="cs"/>
            <w:rtl/>
          </w:rPr>
          <w:t xml:space="preserve">על החלטת נציב שרות המדינה, </w:t>
        </w:r>
      </w:ins>
      <w:ins w:id="305" w:author="Shimon" w:date="2022-05-18T15:06:00Z">
        <w:r w:rsidR="001A6217">
          <w:rPr>
            <w:rFonts w:hint="cs"/>
            <w:rtl/>
          </w:rPr>
          <w:t>ה</w:t>
        </w:r>
      </w:ins>
      <w:ins w:id="306" w:author="Shimon" w:date="2022-05-16T14:38:00Z">
        <w:r>
          <w:rPr>
            <w:rFonts w:hint="cs"/>
            <w:rtl/>
          </w:rPr>
          <w:t>יחיד</w:t>
        </w:r>
      </w:ins>
      <w:ins w:id="307" w:author="Shimon" w:date="2022-05-16T15:35:00Z">
        <w:r w:rsidR="006C30F5">
          <w:rPr>
            <w:rFonts w:hint="cs"/>
            <w:rtl/>
          </w:rPr>
          <w:t xml:space="preserve"> שהיה </w:t>
        </w:r>
      </w:ins>
      <w:ins w:id="308" w:author="Shimon" w:date="2022-05-16T15:17:00Z">
        <w:r w:rsidR="00F2583E">
          <w:rPr>
            <w:rFonts w:hint="cs"/>
            <w:rtl/>
          </w:rPr>
          <w:t xml:space="preserve">מוסמך </w:t>
        </w:r>
      </w:ins>
      <w:ins w:id="309" w:author="Shimon" w:date="2022-05-16T14:38:00Z">
        <w:r>
          <w:rPr>
            <w:rFonts w:hint="cs"/>
            <w:rtl/>
          </w:rPr>
          <w:t>להפסיק את העסקתו ע"י המדינה</w:t>
        </w:r>
      </w:ins>
      <w:ins w:id="310" w:author="Shimon" w:date="2022-05-18T15:06:00Z">
        <w:r w:rsidR="001A6217">
          <w:rPr>
            <w:rFonts w:hint="cs"/>
            <w:rtl/>
          </w:rPr>
          <w:t xml:space="preserve"> כאמור</w:t>
        </w:r>
      </w:ins>
      <w:ins w:id="311" w:author="Shimon" w:date="2022-05-16T14:38:00Z">
        <w:r>
          <w:rPr>
            <w:rFonts w:hint="cs"/>
            <w:rtl/>
          </w:rPr>
          <w:t>, לה</w:t>
        </w:r>
        <w:r w:rsidR="00F2583E">
          <w:rPr>
            <w:rFonts w:hint="cs"/>
            <w:rtl/>
          </w:rPr>
          <w:t>פרישו לגימל</w:t>
        </w:r>
      </w:ins>
      <w:ins w:id="312" w:author="Shimon" w:date="2022-05-18T12:31:00Z">
        <w:r w:rsidR="00A14B68">
          <w:rPr>
            <w:rFonts w:hint="cs"/>
            <w:rtl/>
          </w:rPr>
          <w:t>אות</w:t>
        </w:r>
      </w:ins>
      <w:ins w:id="313" w:author="Shimon" w:date="2022-05-16T14:38:00Z">
        <w:r>
          <w:rPr>
            <w:rFonts w:hint="cs"/>
            <w:rtl/>
          </w:rPr>
          <w:t xml:space="preserve"> </w:t>
        </w:r>
        <w:r w:rsidRPr="0048657D">
          <w:rPr>
            <w:rFonts w:hint="eastAsia"/>
            <w:b/>
            <w:bCs/>
            <w:rtl/>
          </w:rPr>
          <w:t>רטרואקטיבית</w:t>
        </w:r>
        <w:r w:rsidRPr="0048657D">
          <w:rPr>
            <w:b/>
            <w:bCs/>
            <w:rtl/>
          </w:rPr>
          <w:t>(!)</w:t>
        </w:r>
        <w:r>
          <w:rPr>
            <w:rFonts w:hint="cs"/>
            <w:rtl/>
          </w:rPr>
          <w:t xml:space="preserve"> </w:t>
        </w:r>
        <w:r w:rsidRPr="0048657D">
          <w:rPr>
            <w:rFonts w:hint="eastAsia"/>
            <w:b/>
            <w:bCs/>
            <w:rtl/>
          </w:rPr>
          <w:t>מ</w:t>
        </w:r>
        <w:r w:rsidRPr="0048657D">
          <w:rPr>
            <w:b/>
            <w:bCs/>
            <w:rtl/>
          </w:rPr>
          <w:t>-31.7.2012</w:t>
        </w:r>
      </w:ins>
      <w:ins w:id="314" w:author="Shimon" w:date="2022-05-18T15:06:00Z">
        <w:r w:rsidR="001A6217">
          <w:rPr>
            <w:rFonts w:hint="cs"/>
            <w:rtl/>
          </w:rPr>
          <w:t xml:space="preserve">, </w:t>
        </w:r>
      </w:ins>
      <w:ins w:id="315" w:author="Shimon" w:date="2022-05-18T14:52:00Z">
        <w:r w:rsidR="00285198">
          <w:rPr>
            <w:rFonts w:hint="cs"/>
            <w:rtl/>
          </w:rPr>
          <w:t>לאחר 42.33שנות שרו</w:t>
        </w:r>
      </w:ins>
      <w:ins w:id="316" w:author="Shimon" w:date="2022-05-18T14:53:00Z">
        <w:r w:rsidR="00285198">
          <w:rPr>
            <w:rFonts w:hint="cs"/>
            <w:rtl/>
          </w:rPr>
          <w:t>ת</w:t>
        </w:r>
      </w:ins>
      <w:ins w:id="317" w:author="שמעון" w:date="2022-05-24T05:19:00Z">
        <w:r w:rsidR="00420C67">
          <w:rPr>
            <w:rFonts w:hint="cs"/>
            <w:rtl/>
          </w:rPr>
          <w:t xml:space="preserve"> </w:t>
        </w:r>
        <w:r w:rsidR="00420C67" w:rsidRPr="00420C67">
          <w:rPr>
            <w:rFonts w:hint="cs"/>
            <w:highlight w:val="yellow"/>
            <w:rtl/>
            <w:rPrChange w:id="318" w:author="שמעון" w:date="2022-05-24T05:20:00Z">
              <w:rPr>
                <w:rFonts w:hint="cs"/>
                <w:rtl/>
              </w:rPr>
            </w:rPrChange>
          </w:rPr>
          <w:t>(</w:t>
        </w:r>
      </w:ins>
      <w:ins w:id="319" w:author="שמעון" w:date="2022-05-24T05:20:00Z">
        <w:r w:rsidR="00420C67" w:rsidRPr="00420C67">
          <w:rPr>
            <w:rFonts w:hint="cs"/>
            <w:highlight w:val="yellow"/>
            <w:rtl/>
            <w:rPrChange w:id="320" w:author="שמעון" w:date="2022-05-24T05:20:00Z">
              <w:rPr>
                <w:rFonts w:hint="cs"/>
                <w:rtl/>
              </w:rPr>
            </w:rPrChange>
          </w:rPr>
          <w:t>נספח...)</w:t>
        </w:r>
      </w:ins>
      <w:ins w:id="321" w:author="Shimon" w:date="2022-05-18T14:53:00Z">
        <w:del w:id="322" w:author="שמעון" w:date="2022-05-24T05:19:00Z">
          <w:r w:rsidR="00285198" w:rsidRPr="00420C67" w:rsidDel="00420C67">
            <w:rPr>
              <w:rFonts w:hint="cs"/>
              <w:highlight w:val="yellow"/>
              <w:rtl/>
              <w:rPrChange w:id="323" w:author="שמעון" w:date="2022-05-24T05:20:00Z">
                <w:rPr>
                  <w:rFonts w:hint="cs"/>
                  <w:rtl/>
                </w:rPr>
              </w:rPrChange>
            </w:rPr>
            <w:delText>.</w:delText>
          </w:r>
        </w:del>
      </w:ins>
      <w:ins w:id="324" w:author="Shimon" w:date="2022-05-18T14:13:00Z">
        <w:r w:rsidR="00991226">
          <w:rPr>
            <w:rFonts w:hint="cs"/>
            <w:rtl/>
          </w:rPr>
          <w:t xml:space="preserve"> </w:t>
        </w:r>
      </w:ins>
      <w:ins w:id="325" w:author="שמעון" w:date="2022-05-24T05:20:00Z">
        <w:r w:rsidR="00420C67">
          <w:rPr>
            <w:rFonts w:hint="cs"/>
            <w:rtl/>
          </w:rPr>
          <w:t>והעתק מההודעה נשלחה לממונה על הגימלאות</w:t>
        </w:r>
      </w:ins>
      <w:ins w:id="326" w:author="שמעון" w:date="2022-05-24T05:21:00Z">
        <w:r w:rsidR="00420C67">
          <w:rPr>
            <w:rFonts w:hint="cs"/>
            <w:rtl/>
          </w:rPr>
          <w:t>.</w:t>
        </w:r>
      </w:ins>
    </w:p>
    <w:p w14:paraId="616FF956" w14:textId="77777777" w:rsidR="001A6217" w:rsidRPr="002A598D" w:rsidRDefault="001A6217">
      <w:pPr>
        <w:pStyle w:val="a3"/>
        <w:rPr>
          <w:ins w:id="327" w:author="Shimon" w:date="2022-05-18T15:08:00Z"/>
          <w:sz w:val="8"/>
          <w:szCs w:val="8"/>
          <w:rtl/>
          <w:rPrChange w:id="328" w:author="Shimon" w:date="2022-05-18T15:27:00Z">
            <w:rPr>
              <w:ins w:id="329" w:author="Shimon" w:date="2022-05-18T15:08:00Z"/>
              <w:rtl/>
            </w:rPr>
          </w:rPrChange>
        </w:rPr>
        <w:pPrChange w:id="330" w:author="Shimon" w:date="2022-05-18T15:08:00Z">
          <w:pPr>
            <w:pStyle w:val="a3"/>
            <w:numPr>
              <w:numId w:val="4"/>
            </w:numPr>
            <w:spacing w:after="240" w:line="360" w:lineRule="auto"/>
            <w:ind w:left="509" w:hanging="425"/>
            <w:jc w:val="both"/>
          </w:pPr>
        </w:pPrChange>
      </w:pPr>
    </w:p>
    <w:p w14:paraId="182AA7E6" w14:textId="0EC62EF8" w:rsidR="007E7305" w:rsidRDefault="001A6217">
      <w:pPr>
        <w:pStyle w:val="a3"/>
        <w:numPr>
          <w:ilvl w:val="0"/>
          <w:numId w:val="4"/>
        </w:numPr>
        <w:spacing w:after="240" w:line="360" w:lineRule="auto"/>
        <w:ind w:left="509" w:hanging="425"/>
        <w:jc w:val="both"/>
        <w:rPr>
          <w:ins w:id="331" w:author="Shimon" w:date="2022-05-18T14:59:00Z"/>
        </w:rPr>
        <w:pPrChange w:id="332" w:author="Shimon" w:date="2022-05-18T15:13:00Z">
          <w:pPr>
            <w:pStyle w:val="1"/>
            <w:spacing w:before="0" w:after="240" w:line="360" w:lineRule="auto"/>
            <w:ind w:left="665" w:firstLine="0"/>
          </w:pPr>
        </w:pPrChange>
      </w:pPr>
      <w:ins w:id="333" w:author="Shimon" w:date="2022-05-18T15:06:00Z">
        <w:del w:id="334" w:author="שמעון" w:date="2022-05-24T05:20:00Z">
          <w:r w:rsidDel="00420C67">
            <w:rPr>
              <w:rFonts w:hint="cs"/>
              <w:rtl/>
            </w:rPr>
            <w:delText>העתק מההודעה נשלחה לממונה על הגימלאות</w:delText>
          </w:r>
        </w:del>
      </w:ins>
      <w:ins w:id="335" w:author="Shimon" w:date="2022-05-18T15:07:00Z">
        <w:del w:id="336" w:author="שמעון" w:date="2022-05-24T05:20:00Z">
          <w:r w:rsidDel="00420C67">
            <w:rPr>
              <w:rFonts w:hint="cs"/>
              <w:rtl/>
            </w:rPr>
            <w:delText xml:space="preserve"> </w:delText>
          </w:r>
        </w:del>
        <w:del w:id="337" w:author="שמעון" w:date="2022-05-24T05:21:00Z">
          <w:r w:rsidDel="00420C67">
            <w:rPr>
              <w:rFonts w:hint="cs"/>
              <w:rtl/>
            </w:rPr>
            <w:delText>ו</w:delText>
          </w:r>
        </w:del>
      </w:ins>
      <w:ins w:id="338" w:author="Shimon" w:date="2022-05-18T15:08:00Z">
        <w:r>
          <w:rPr>
            <w:rFonts w:hint="cs"/>
            <w:rtl/>
          </w:rPr>
          <w:t xml:space="preserve">בהתאם לאמור בסעיף 12ה לחוזה, </w:t>
        </w:r>
      </w:ins>
      <w:ins w:id="339" w:author="Shimon" w:date="2022-05-18T15:07:00Z">
        <w:r>
          <w:rPr>
            <w:rFonts w:hint="cs"/>
            <w:rtl/>
          </w:rPr>
          <w:t>ש</w:t>
        </w:r>
      </w:ins>
      <w:ins w:id="340" w:author="Shimon" w:date="2022-05-18T14:13:00Z">
        <w:r w:rsidR="00991226">
          <w:rPr>
            <w:rFonts w:hint="cs"/>
            <w:rtl/>
          </w:rPr>
          <w:t>ולמו ל</w:t>
        </w:r>
      </w:ins>
      <w:ins w:id="341" w:author="Shimon" w:date="2022-05-18T14:30:00Z">
        <w:r w:rsidR="006C3DB0">
          <w:rPr>
            <w:rFonts w:hint="cs"/>
            <w:rtl/>
          </w:rPr>
          <w:t>תובע</w:t>
        </w:r>
      </w:ins>
      <w:ins w:id="342" w:author="Shimon" w:date="2022-05-18T14:13:00Z">
        <w:r w:rsidR="00991226">
          <w:rPr>
            <w:rFonts w:hint="cs"/>
            <w:rtl/>
          </w:rPr>
          <w:t xml:space="preserve"> </w:t>
        </w:r>
      </w:ins>
      <w:ins w:id="343" w:author="Shimon" w:date="2022-05-18T14:39:00Z">
        <w:r w:rsidR="00393A39">
          <w:rPr>
            <w:rFonts w:hint="cs"/>
            <w:rtl/>
          </w:rPr>
          <w:t xml:space="preserve">פיצויים </w:t>
        </w:r>
      </w:ins>
      <w:ins w:id="344" w:author="Shimon" w:date="2022-05-18T12:43:00Z">
        <w:r w:rsidR="000C2F0E">
          <w:rPr>
            <w:rFonts w:hint="cs"/>
            <w:rtl/>
          </w:rPr>
          <w:t xml:space="preserve">בגין </w:t>
        </w:r>
      </w:ins>
      <w:ins w:id="345" w:author="Shimon" w:date="2022-05-18T12:44:00Z">
        <w:r w:rsidR="000C2F0E">
          <w:rPr>
            <w:rFonts w:hint="cs"/>
            <w:rtl/>
          </w:rPr>
          <w:t xml:space="preserve">7.33 </w:t>
        </w:r>
      </w:ins>
      <w:ins w:id="346" w:author="Shimon" w:date="2022-05-18T12:43:00Z">
        <w:r w:rsidR="000C2F0E">
          <w:rPr>
            <w:rFonts w:hint="cs"/>
            <w:rtl/>
          </w:rPr>
          <w:t>שנים עודפו</w:t>
        </w:r>
      </w:ins>
      <w:ins w:id="347" w:author="Shimon" w:date="2022-05-18T12:44:00Z">
        <w:r w:rsidR="007E7305">
          <w:rPr>
            <w:rFonts w:hint="cs"/>
            <w:rtl/>
          </w:rPr>
          <w:t>ת</w:t>
        </w:r>
      </w:ins>
      <w:ins w:id="348" w:author="Shimon" w:date="2022-05-18T15:35:00Z">
        <w:r w:rsidR="002A598D">
          <w:rPr>
            <w:rFonts w:hint="cs"/>
            <w:rtl/>
          </w:rPr>
          <w:t>,</w:t>
        </w:r>
      </w:ins>
      <w:ins w:id="349" w:author="Shimon" w:date="2022-05-18T14:58:00Z">
        <w:r w:rsidR="007E7305">
          <w:rPr>
            <w:rFonts w:hint="cs"/>
            <w:rtl/>
          </w:rPr>
          <w:t xml:space="preserve"> </w:t>
        </w:r>
      </w:ins>
      <w:ins w:id="350" w:author="Shimon" w:date="2022-05-18T14:55:00Z">
        <w:r w:rsidR="007E7305">
          <w:rPr>
            <w:rFonts w:hint="cs"/>
            <w:rtl/>
          </w:rPr>
          <w:t>כך ש</w:t>
        </w:r>
      </w:ins>
      <w:ins w:id="351" w:author="Shimon" w:date="2022-05-18T14:30:00Z">
        <w:r w:rsidR="006C3DB0" w:rsidRPr="001A6217">
          <w:rPr>
            <w:rFonts w:ascii="David" w:hAnsi="David" w:cs="David" w:hint="eastAsia"/>
            <w:sz w:val="24"/>
            <w:szCs w:val="24"/>
            <w:rtl/>
            <w:rPrChange w:id="352" w:author="Shimon" w:date="2022-05-18T15:07:00Z">
              <w:rPr>
                <w:rFonts w:ascii="David" w:hAnsi="David" w:hint="eastAsia"/>
                <w:sz w:val="24"/>
                <w:rtl/>
              </w:rPr>
            </w:rPrChange>
          </w:rPr>
          <w:t>נותרו</w:t>
        </w:r>
        <w:r w:rsidR="006C3DB0" w:rsidRPr="001A6217">
          <w:rPr>
            <w:rFonts w:ascii="David" w:hAnsi="David" w:cs="David"/>
            <w:sz w:val="24"/>
            <w:szCs w:val="24"/>
            <w:rtl/>
            <w:rPrChange w:id="353" w:author="Shimon" w:date="2022-05-18T15:07:00Z">
              <w:rPr>
                <w:rFonts w:ascii="David" w:hAnsi="David"/>
                <w:sz w:val="24"/>
                <w:rtl/>
              </w:rPr>
            </w:rPrChange>
          </w:rPr>
          <w:t xml:space="preserve"> </w:t>
        </w:r>
        <w:r w:rsidR="006C3DB0" w:rsidRPr="001A6217">
          <w:rPr>
            <w:rFonts w:ascii="David" w:hAnsi="David" w:cs="David" w:hint="eastAsia"/>
            <w:sz w:val="24"/>
            <w:szCs w:val="24"/>
            <w:rtl/>
            <w:rPrChange w:id="354" w:author="Shimon" w:date="2022-05-18T15:07:00Z">
              <w:rPr>
                <w:rFonts w:ascii="David" w:hAnsi="David" w:hint="eastAsia"/>
                <w:sz w:val="24"/>
                <w:rtl/>
              </w:rPr>
            </w:rPrChange>
          </w:rPr>
          <w:t>לו</w:t>
        </w:r>
      </w:ins>
      <w:ins w:id="355" w:author="Shimon" w:date="2022-05-18T14:34:00Z">
        <w:r w:rsidR="006C3DB0" w:rsidRPr="001A6217">
          <w:rPr>
            <w:rFonts w:ascii="David" w:hAnsi="David" w:cs="David"/>
            <w:sz w:val="24"/>
            <w:szCs w:val="24"/>
            <w:rtl/>
            <w:rPrChange w:id="356" w:author="Shimon" w:date="2022-05-18T15:07:00Z">
              <w:rPr>
                <w:rFonts w:ascii="David" w:hAnsi="David"/>
                <w:sz w:val="24"/>
                <w:rtl/>
              </w:rPr>
            </w:rPrChange>
          </w:rPr>
          <w:t xml:space="preserve"> </w:t>
        </w:r>
      </w:ins>
      <w:ins w:id="357" w:author="Shimon" w:date="2022-05-18T14:30:00Z">
        <w:r w:rsidR="006C3DB0" w:rsidRPr="001A6217">
          <w:rPr>
            <w:rFonts w:ascii="David" w:hAnsi="David" w:cs="David" w:hint="eastAsia"/>
            <w:sz w:val="24"/>
            <w:szCs w:val="24"/>
            <w:rtl/>
            <w:rPrChange w:id="358" w:author="Shimon" w:date="2022-05-18T15:07:00Z">
              <w:rPr>
                <w:rFonts w:ascii="David" w:hAnsi="David" w:hint="eastAsia"/>
                <w:sz w:val="24"/>
                <w:rtl/>
              </w:rPr>
            </w:rPrChange>
          </w:rPr>
          <w:t>זכויות</w:t>
        </w:r>
        <w:r w:rsidR="006C3DB0" w:rsidRPr="001A6217">
          <w:rPr>
            <w:rFonts w:ascii="David" w:hAnsi="David" w:cs="David"/>
            <w:sz w:val="24"/>
            <w:szCs w:val="24"/>
            <w:rtl/>
            <w:rPrChange w:id="359" w:author="Shimon" w:date="2022-05-18T15:07:00Z">
              <w:rPr>
                <w:rFonts w:ascii="David" w:hAnsi="David"/>
                <w:sz w:val="24"/>
                <w:rtl/>
              </w:rPr>
            </w:rPrChange>
          </w:rPr>
          <w:t xml:space="preserve"> </w:t>
        </w:r>
      </w:ins>
      <w:ins w:id="360" w:author="Shimon" w:date="2022-05-18T14:59:00Z">
        <w:r w:rsidR="007E7305" w:rsidRPr="001A6217">
          <w:rPr>
            <w:rFonts w:ascii="David" w:hAnsi="David" w:cs="David" w:hint="eastAsia"/>
            <w:sz w:val="24"/>
            <w:szCs w:val="24"/>
            <w:rtl/>
            <w:rPrChange w:id="361" w:author="Shimon" w:date="2022-05-18T15:07:00Z">
              <w:rPr>
                <w:rFonts w:ascii="David" w:hAnsi="David" w:hint="eastAsia"/>
                <w:sz w:val="24"/>
                <w:rtl/>
              </w:rPr>
            </w:rPrChange>
          </w:rPr>
          <w:t>ל</w:t>
        </w:r>
      </w:ins>
      <w:ins w:id="362" w:author="Shimon" w:date="2022-05-18T14:30:00Z">
        <w:r w:rsidR="006C3DB0" w:rsidRPr="001A6217">
          <w:rPr>
            <w:rFonts w:ascii="David" w:hAnsi="David" w:cs="David" w:hint="eastAsia"/>
            <w:sz w:val="24"/>
            <w:szCs w:val="24"/>
            <w:rtl/>
            <w:rPrChange w:id="363" w:author="Shimon" w:date="2022-05-18T15:07:00Z">
              <w:rPr>
                <w:rFonts w:ascii="David" w:hAnsi="David" w:hint="eastAsia"/>
                <w:sz w:val="24"/>
                <w:rtl/>
              </w:rPr>
            </w:rPrChange>
          </w:rPr>
          <w:t>גימלה</w:t>
        </w:r>
        <w:r w:rsidR="006C3DB0" w:rsidRPr="001A6217">
          <w:rPr>
            <w:rFonts w:ascii="David" w:hAnsi="David" w:cs="David"/>
            <w:sz w:val="24"/>
            <w:szCs w:val="24"/>
            <w:rtl/>
            <w:rPrChange w:id="364" w:author="Shimon" w:date="2022-05-18T15:07:00Z">
              <w:rPr>
                <w:rFonts w:ascii="David" w:hAnsi="David"/>
                <w:sz w:val="24"/>
                <w:rtl/>
              </w:rPr>
            </w:rPrChange>
          </w:rPr>
          <w:t xml:space="preserve"> עבור </w:t>
        </w:r>
      </w:ins>
      <w:ins w:id="365" w:author="Shimon" w:date="2022-05-18T14:32:00Z">
        <w:r w:rsidR="006C3DB0" w:rsidRPr="001A6217">
          <w:rPr>
            <w:rFonts w:ascii="David" w:hAnsi="David" w:cs="David" w:hint="eastAsia"/>
            <w:sz w:val="24"/>
            <w:szCs w:val="24"/>
            <w:rtl/>
            <w:rPrChange w:id="366" w:author="Shimon" w:date="2022-05-18T15:07:00Z">
              <w:rPr>
                <w:rFonts w:ascii="David" w:hAnsi="David" w:hint="eastAsia"/>
                <w:sz w:val="24"/>
                <w:rtl/>
              </w:rPr>
            </w:rPrChange>
          </w:rPr>
          <w:t>שלושים</w:t>
        </w:r>
        <w:r w:rsidR="006C3DB0" w:rsidRPr="001A6217">
          <w:rPr>
            <w:rFonts w:ascii="David" w:hAnsi="David" w:cs="David"/>
            <w:sz w:val="24"/>
            <w:szCs w:val="24"/>
            <w:rtl/>
            <w:rPrChange w:id="367" w:author="Shimon" w:date="2022-05-18T15:07:00Z">
              <w:rPr>
                <w:rFonts w:ascii="David" w:hAnsi="David"/>
                <w:sz w:val="24"/>
                <w:rtl/>
              </w:rPr>
            </w:rPrChange>
          </w:rPr>
          <w:t xml:space="preserve"> </w:t>
        </w:r>
        <w:r w:rsidR="006C3DB0" w:rsidRPr="001A6217">
          <w:rPr>
            <w:rFonts w:ascii="David" w:hAnsi="David" w:cs="David" w:hint="eastAsia"/>
            <w:sz w:val="24"/>
            <w:szCs w:val="24"/>
            <w:rtl/>
            <w:rPrChange w:id="368" w:author="Shimon" w:date="2022-05-18T15:07:00Z">
              <w:rPr>
                <w:rFonts w:ascii="David" w:hAnsi="David" w:hint="eastAsia"/>
                <w:sz w:val="24"/>
                <w:rtl/>
              </w:rPr>
            </w:rPrChange>
          </w:rPr>
          <w:t>וחמש</w:t>
        </w:r>
        <w:r w:rsidR="006C3DB0" w:rsidRPr="001A6217">
          <w:rPr>
            <w:rFonts w:ascii="David" w:hAnsi="David" w:cs="David"/>
            <w:sz w:val="24"/>
            <w:szCs w:val="24"/>
            <w:rtl/>
            <w:rPrChange w:id="369" w:author="Shimon" w:date="2022-05-18T15:07:00Z">
              <w:rPr>
                <w:rFonts w:ascii="David" w:hAnsi="David"/>
                <w:sz w:val="24"/>
                <w:rtl/>
              </w:rPr>
            </w:rPrChange>
          </w:rPr>
          <w:t xml:space="preserve"> </w:t>
        </w:r>
        <w:r w:rsidR="006C3DB0" w:rsidRPr="001A6217">
          <w:rPr>
            <w:rFonts w:ascii="David" w:hAnsi="David" w:cs="David" w:hint="eastAsia"/>
            <w:sz w:val="24"/>
            <w:szCs w:val="24"/>
            <w:rtl/>
            <w:rPrChange w:id="370" w:author="Shimon" w:date="2022-05-18T15:07:00Z">
              <w:rPr>
                <w:rFonts w:ascii="David" w:hAnsi="David" w:hint="eastAsia"/>
                <w:sz w:val="24"/>
                <w:rtl/>
              </w:rPr>
            </w:rPrChange>
          </w:rPr>
          <w:t>שנה</w:t>
        </w:r>
      </w:ins>
      <w:ins w:id="371" w:author="Shimon" w:date="2022-05-18T14:35:00Z">
        <w:r w:rsidR="00393A39" w:rsidRPr="001A6217">
          <w:rPr>
            <w:rFonts w:ascii="David" w:hAnsi="David" w:cs="David"/>
            <w:sz w:val="24"/>
            <w:szCs w:val="24"/>
            <w:rtl/>
            <w:rPrChange w:id="372" w:author="Shimon" w:date="2022-05-18T15:07:00Z">
              <w:rPr>
                <w:rFonts w:ascii="David" w:hAnsi="David"/>
                <w:sz w:val="24"/>
                <w:rtl/>
              </w:rPr>
            </w:rPrChange>
          </w:rPr>
          <w:t xml:space="preserve"> </w:t>
        </w:r>
      </w:ins>
      <w:ins w:id="373" w:author="Shimon" w:date="2022-05-18T14:54:00Z">
        <w:r w:rsidR="00285198" w:rsidRPr="001A6217">
          <w:rPr>
            <w:rFonts w:ascii="David" w:hAnsi="David" w:cs="David" w:hint="eastAsia"/>
            <w:sz w:val="24"/>
            <w:szCs w:val="24"/>
            <w:rtl/>
            <w:rPrChange w:id="374" w:author="Shimon" w:date="2022-05-18T15:07:00Z">
              <w:rPr>
                <w:rFonts w:ascii="David" w:hAnsi="David" w:hint="eastAsia"/>
                <w:sz w:val="24"/>
                <w:rtl/>
              </w:rPr>
            </w:rPrChange>
          </w:rPr>
          <w:t>לפי</w:t>
        </w:r>
        <w:r w:rsidR="00285198" w:rsidRPr="001A6217">
          <w:rPr>
            <w:rFonts w:ascii="David" w:hAnsi="David" w:cs="David"/>
            <w:sz w:val="24"/>
            <w:szCs w:val="24"/>
            <w:rtl/>
            <w:rPrChange w:id="375" w:author="Shimon" w:date="2022-05-18T15:07:00Z">
              <w:rPr>
                <w:rFonts w:ascii="David" w:hAnsi="David"/>
                <w:sz w:val="24"/>
                <w:rtl/>
              </w:rPr>
            </w:rPrChange>
          </w:rPr>
          <w:t xml:space="preserve"> 2% מהמשכורת הקובעת </w:t>
        </w:r>
      </w:ins>
      <w:ins w:id="376" w:author="Shimon" w:date="2022-05-18T14:35:00Z">
        <w:r w:rsidR="00393A39" w:rsidRPr="001A6217">
          <w:rPr>
            <w:rFonts w:ascii="David" w:hAnsi="David" w:cs="David"/>
            <w:sz w:val="24"/>
            <w:szCs w:val="24"/>
            <w:rtl/>
            <w:rPrChange w:id="377" w:author="Shimon" w:date="2022-05-18T15:07:00Z">
              <w:rPr>
                <w:rFonts w:ascii="David" w:hAnsi="David"/>
                <w:sz w:val="24"/>
                <w:rtl/>
              </w:rPr>
            </w:rPrChange>
          </w:rPr>
          <w:t>(70</w:t>
        </w:r>
      </w:ins>
      <w:ins w:id="378" w:author="Shimon" w:date="2022-05-18T14:36:00Z">
        <w:r w:rsidR="00393A39" w:rsidRPr="001A6217">
          <w:rPr>
            <w:rFonts w:ascii="David" w:hAnsi="David" w:cs="David"/>
            <w:sz w:val="24"/>
            <w:szCs w:val="24"/>
            <w:rtl/>
            <w:rPrChange w:id="379" w:author="Shimon" w:date="2022-05-18T15:07:00Z">
              <w:rPr>
                <w:rFonts w:ascii="David" w:hAnsi="David"/>
                <w:sz w:val="24"/>
                <w:rtl/>
              </w:rPr>
            </w:rPrChange>
          </w:rPr>
          <w:t>%</w:t>
        </w:r>
      </w:ins>
      <w:ins w:id="380" w:author="Shimon" w:date="2022-05-18T14:54:00Z">
        <w:r w:rsidR="00285198" w:rsidRPr="001A6217">
          <w:rPr>
            <w:rFonts w:ascii="David" w:hAnsi="David" w:cs="David" w:hint="eastAsia"/>
            <w:sz w:val="24"/>
            <w:szCs w:val="24"/>
            <w:rtl/>
            <w:rPrChange w:id="381" w:author="Shimon" w:date="2022-05-18T15:07:00Z">
              <w:rPr>
                <w:rFonts w:ascii="David" w:hAnsi="David" w:hint="eastAsia"/>
                <w:sz w:val="24"/>
                <w:rtl/>
              </w:rPr>
            </w:rPrChange>
          </w:rPr>
          <w:t>בס</w:t>
        </w:r>
        <w:r w:rsidR="00285198" w:rsidRPr="001A6217">
          <w:rPr>
            <w:rFonts w:ascii="David" w:hAnsi="David" w:cs="David"/>
            <w:sz w:val="24"/>
            <w:szCs w:val="24"/>
            <w:rtl/>
            <w:rPrChange w:id="382" w:author="Shimon" w:date="2022-05-18T15:07:00Z">
              <w:rPr>
                <w:rFonts w:ascii="David" w:hAnsi="David"/>
                <w:sz w:val="24"/>
                <w:rtl/>
              </w:rPr>
            </w:rPrChange>
          </w:rPr>
          <w:t>"ה</w:t>
        </w:r>
      </w:ins>
      <w:ins w:id="383" w:author="Shimon" w:date="2022-05-18T14:36:00Z">
        <w:r w:rsidR="00393A39" w:rsidRPr="001A6217">
          <w:rPr>
            <w:rFonts w:ascii="David" w:hAnsi="David" w:cs="David"/>
            <w:sz w:val="24"/>
            <w:szCs w:val="24"/>
            <w:rtl/>
            <w:rPrChange w:id="384" w:author="Shimon" w:date="2022-05-18T15:07:00Z">
              <w:rPr>
                <w:rFonts w:ascii="David" w:hAnsi="David"/>
                <w:sz w:val="24"/>
                <w:rtl/>
              </w:rPr>
            </w:rPrChange>
          </w:rPr>
          <w:t>)</w:t>
        </w:r>
      </w:ins>
      <w:ins w:id="385" w:author="Shimon" w:date="2022-05-18T15:29:00Z">
        <w:r w:rsidR="002A598D">
          <w:rPr>
            <w:rFonts w:ascii="David" w:hAnsi="David" w:cs="David" w:hint="cs"/>
            <w:sz w:val="24"/>
            <w:szCs w:val="24"/>
            <w:rtl/>
          </w:rPr>
          <w:t xml:space="preserve">, מתוכם 22.33 שנה </w:t>
        </w:r>
      </w:ins>
      <w:ins w:id="386" w:author="Shimon" w:date="2022-05-18T15:30:00Z">
        <w:r w:rsidR="002A598D">
          <w:rPr>
            <w:rFonts w:ascii="David" w:hAnsi="David" w:cs="David" w:hint="cs"/>
            <w:sz w:val="24"/>
            <w:szCs w:val="24"/>
            <w:rtl/>
          </w:rPr>
          <w:t>בגין תקופת העבודה בחוזה והיתרה בגין תקופת כתב המינוי</w:t>
        </w:r>
      </w:ins>
      <w:ins w:id="387" w:author="Shimon" w:date="2022-05-18T15:31:00Z">
        <w:r w:rsidR="002A598D">
          <w:rPr>
            <w:rFonts w:hint="cs"/>
            <w:rtl/>
          </w:rPr>
          <w:t>.</w:t>
        </w:r>
      </w:ins>
    </w:p>
    <w:p w14:paraId="179D3AF9" w14:textId="77777777" w:rsidR="007E7305" w:rsidRPr="002A598D" w:rsidRDefault="007E7305">
      <w:pPr>
        <w:pStyle w:val="a3"/>
        <w:rPr>
          <w:ins w:id="388" w:author="Shimon" w:date="2022-05-18T14:59:00Z"/>
          <w:sz w:val="8"/>
          <w:szCs w:val="8"/>
          <w:rtl/>
          <w:rPrChange w:id="389" w:author="Shimon" w:date="2022-05-18T15:27:00Z">
            <w:rPr>
              <w:ins w:id="390" w:author="Shimon" w:date="2022-05-18T14:59:00Z"/>
              <w:rtl/>
            </w:rPr>
          </w:rPrChange>
        </w:rPr>
        <w:pPrChange w:id="391" w:author="Shimon" w:date="2022-05-18T14:59:00Z">
          <w:pPr>
            <w:pStyle w:val="a3"/>
            <w:numPr>
              <w:numId w:val="4"/>
            </w:numPr>
            <w:spacing w:after="240" w:line="360" w:lineRule="auto"/>
            <w:ind w:left="509" w:hanging="425"/>
            <w:jc w:val="both"/>
          </w:pPr>
        </w:pPrChange>
      </w:pPr>
    </w:p>
    <w:p w14:paraId="79BCB897" w14:textId="665AA1F0" w:rsidR="007E7305" w:rsidRDefault="001A6217" w:rsidP="0048657D">
      <w:pPr>
        <w:pStyle w:val="a3"/>
        <w:numPr>
          <w:ilvl w:val="0"/>
          <w:numId w:val="4"/>
        </w:numPr>
        <w:spacing w:after="240" w:line="360" w:lineRule="auto"/>
        <w:ind w:left="509" w:hanging="425"/>
        <w:jc w:val="both"/>
        <w:rPr>
          <w:ins w:id="392" w:author="Shimon" w:date="2022-05-18T14:59:00Z"/>
          <w:rtl/>
        </w:rPr>
      </w:pPr>
      <w:ins w:id="393" w:author="Shimon" w:date="2022-05-18T15:09:00Z">
        <w:r>
          <w:rPr>
            <w:rFonts w:hint="cs"/>
            <w:rtl/>
          </w:rPr>
          <w:lastRenderedPageBreak/>
          <w:t>סמוך לאחר כן, קיבל התובע מ</w:t>
        </w:r>
      </w:ins>
      <w:ins w:id="394" w:author="Shimon" w:date="2022-05-18T15:15:00Z">
        <w:r>
          <w:rPr>
            <w:rFonts w:hint="cs"/>
            <w:rtl/>
          </w:rPr>
          <w:t xml:space="preserve">גב' חנה שוורץ, </w:t>
        </w:r>
      </w:ins>
      <w:ins w:id="395" w:author="Shimon" w:date="2022-05-18T14:59:00Z">
        <w:r w:rsidR="007E7305">
          <w:rPr>
            <w:rFonts w:hint="cs"/>
            <w:rtl/>
          </w:rPr>
          <w:t>הממונה על הגמלאות (להלן: הממונה)</w:t>
        </w:r>
      </w:ins>
      <w:ins w:id="396" w:author="Shimon" w:date="2022-05-18T15:15:00Z">
        <w:r>
          <w:rPr>
            <w:rFonts w:hint="cs"/>
            <w:rtl/>
          </w:rPr>
          <w:t>,</w:t>
        </w:r>
      </w:ins>
      <w:ins w:id="397" w:author="Shimon" w:date="2022-05-18T15:14:00Z">
        <w:r>
          <w:rPr>
            <w:rFonts w:hint="cs"/>
            <w:rtl/>
          </w:rPr>
          <w:t xml:space="preserve"> מכתב </w:t>
        </w:r>
      </w:ins>
      <w:ins w:id="398" w:author="Shimon" w:date="2022-05-18T15:10:00Z">
        <w:r>
          <w:rPr>
            <w:rFonts w:hint="cs"/>
            <w:rtl/>
          </w:rPr>
          <w:t>מיום 10.12.2012</w:t>
        </w:r>
      </w:ins>
      <w:ins w:id="399" w:author="Shimon" w:date="2022-05-18T15:00:00Z">
        <w:r w:rsidR="007E7305">
          <w:rPr>
            <w:rFonts w:hint="cs"/>
            <w:rtl/>
          </w:rPr>
          <w:t xml:space="preserve"> </w:t>
        </w:r>
      </w:ins>
      <w:ins w:id="400" w:author="Shimon" w:date="2022-05-18T14:59:00Z">
        <w:r w:rsidR="007E7305">
          <w:rPr>
            <w:rFonts w:hint="cs"/>
            <w:rtl/>
          </w:rPr>
          <w:t>לפיה א</w:t>
        </w:r>
      </w:ins>
      <w:ins w:id="401" w:author="Shimon" w:date="2022-05-18T15:10:00Z">
        <w:r>
          <w:rPr>
            <w:rFonts w:hint="cs"/>
            <w:rtl/>
          </w:rPr>
          <w:t>ו</w:t>
        </w:r>
      </w:ins>
      <w:ins w:id="402" w:author="Shimon" w:date="2022-05-18T14:59:00Z">
        <w:r>
          <w:rPr>
            <w:rFonts w:hint="cs"/>
            <w:rtl/>
          </w:rPr>
          <w:t>ש</w:t>
        </w:r>
      </w:ins>
      <w:ins w:id="403" w:author="Shimon" w:date="2022-05-18T15:10:00Z">
        <w:r>
          <w:rPr>
            <w:rFonts w:hint="cs"/>
            <w:rtl/>
          </w:rPr>
          <w:t>רה לו גימלה</w:t>
        </w:r>
      </w:ins>
      <w:ins w:id="404" w:author="Shimon" w:date="2022-05-18T15:14:00Z">
        <w:r>
          <w:rPr>
            <w:rFonts w:hint="cs"/>
            <w:rtl/>
          </w:rPr>
          <w:t xml:space="preserve"> </w:t>
        </w:r>
      </w:ins>
      <w:ins w:id="405" w:author="Shimon" w:date="2022-05-18T15:10:00Z">
        <w:r>
          <w:rPr>
            <w:rFonts w:hint="cs"/>
            <w:rtl/>
          </w:rPr>
          <w:t xml:space="preserve"> </w:t>
        </w:r>
      </w:ins>
      <w:ins w:id="406" w:author="Shimon" w:date="2022-05-18T15:16:00Z">
        <w:r w:rsidR="00B20487">
          <w:rPr>
            <w:rFonts w:hint="cs"/>
            <w:rtl/>
          </w:rPr>
          <w:t xml:space="preserve">"בשיעור של </w:t>
        </w:r>
        <w:r w:rsidR="00B20487">
          <w:rPr>
            <w:rFonts w:hint="cs"/>
            <w:b/>
            <w:bCs/>
            <w:rtl/>
          </w:rPr>
          <w:t>70%</w:t>
        </w:r>
        <w:r w:rsidR="00B20487">
          <w:rPr>
            <w:rFonts w:hint="cs"/>
            <w:rtl/>
          </w:rPr>
          <w:t xml:space="preserve"> מהמשכורת הקובעת </w:t>
        </w:r>
      </w:ins>
      <w:ins w:id="407" w:author="Shimon" w:date="2022-05-18T15:17:00Z">
        <w:r w:rsidR="00B20487">
          <w:rPr>
            <w:rFonts w:hint="cs"/>
            <w:b/>
            <w:bCs/>
            <w:rtl/>
          </w:rPr>
          <w:t>של חוזה בכירים בהתאם לאישור נש"מ</w:t>
        </w:r>
      </w:ins>
      <w:ins w:id="408" w:author="Shimon" w:date="2022-05-18T15:18:00Z">
        <w:r w:rsidR="00B20487">
          <w:rPr>
            <w:rFonts w:hint="cs"/>
            <w:b/>
            <w:bCs/>
            <w:rtl/>
          </w:rPr>
          <w:t xml:space="preserve"> מיום 21.8.201</w:t>
        </w:r>
      </w:ins>
      <w:ins w:id="409" w:author="Shimon" w:date="2022-05-18T15:19:00Z">
        <w:r w:rsidR="00B20487">
          <w:rPr>
            <w:rFonts w:hint="cs"/>
            <w:rtl/>
          </w:rPr>
          <w:t>..." (</w:t>
        </w:r>
        <w:r w:rsidR="00B20487" w:rsidRPr="00B20487">
          <w:rPr>
            <w:rFonts w:hint="eastAsia"/>
            <w:b/>
            <w:bCs/>
            <w:rtl/>
            <w:rPrChange w:id="410" w:author="Shimon" w:date="2022-05-18T15:20:00Z">
              <w:rPr>
                <w:rFonts w:hint="eastAsia"/>
                <w:rtl/>
              </w:rPr>
            </w:rPrChange>
          </w:rPr>
          <w:t>ההדגשות</w:t>
        </w:r>
        <w:r w:rsidR="00B20487">
          <w:rPr>
            <w:rFonts w:hint="cs"/>
            <w:rtl/>
          </w:rPr>
          <w:t xml:space="preserve"> במקור)</w:t>
        </w:r>
      </w:ins>
      <w:ins w:id="411" w:author="Shimon" w:date="2022-05-18T15:33:00Z">
        <w:r w:rsidR="002A598D">
          <w:rPr>
            <w:rFonts w:hint="cs"/>
            <w:rtl/>
          </w:rPr>
          <w:t xml:space="preserve">. </w:t>
        </w:r>
      </w:ins>
      <w:ins w:id="412" w:author="Shimon" w:date="2022-05-18T15:34:00Z">
        <w:r w:rsidR="002A598D">
          <w:rPr>
            <w:rFonts w:hint="cs"/>
            <w:rtl/>
          </w:rPr>
          <w:t>אישור</w:t>
        </w:r>
      </w:ins>
      <w:ins w:id="413" w:author="Shimon" w:date="2022-05-18T15:54:00Z">
        <w:r w:rsidR="00B66ADB">
          <w:rPr>
            <w:rFonts w:hint="cs"/>
            <w:rtl/>
          </w:rPr>
          <w:t xml:space="preserve"> נש"מ</w:t>
        </w:r>
      </w:ins>
      <w:ins w:id="414" w:author="Shimon" w:date="2022-05-18T15:34:00Z">
        <w:r w:rsidR="002A598D">
          <w:rPr>
            <w:rFonts w:hint="cs"/>
            <w:rtl/>
          </w:rPr>
          <w:t xml:space="preserve"> זה לא הגיע לתובע והוא לא הכירו כלל באותו</w:t>
        </w:r>
        <w:r w:rsidR="00E7617E">
          <w:rPr>
            <w:rFonts w:hint="cs"/>
            <w:rtl/>
          </w:rPr>
          <w:t xml:space="preserve"> זמן</w:t>
        </w:r>
      </w:ins>
      <w:ins w:id="415" w:author="Shimon" w:date="2022-05-18T15:36:00Z">
        <w:r w:rsidR="00E7617E">
          <w:rPr>
            <w:rFonts w:hint="cs"/>
            <w:rtl/>
          </w:rPr>
          <w:t>.</w:t>
        </w:r>
      </w:ins>
    </w:p>
    <w:p w14:paraId="18F20457" w14:textId="77777777" w:rsidR="007E7305" w:rsidRPr="007E7305" w:rsidRDefault="007E7305">
      <w:pPr>
        <w:pStyle w:val="a3"/>
        <w:spacing w:after="240" w:line="360" w:lineRule="auto"/>
        <w:ind w:left="509"/>
        <w:jc w:val="both"/>
        <w:rPr>
          <w:ins w:id="416" w:author="Shimon" w:date="2022-05-18T14:58:00Z"/>
          <w:rtl/>
          <w:rPrChange w:id="417" w:author="Shimon" w:date="2022-05-18T14:58:00Z">
            <w:rPr>
              <w:ins w:id="418" w:author="Shimon" w:date="2022-05-18T14:58:00Z"/>
              <w:rFonts w:ascii="David" w:hAnsi="David"/>
              <w:sz w:val="24"/>
              <w:rtl/>
            </w:rPr>
          </w:rPrChange>
        </w:rPr>
        <w:pPrChange w:id="419" w:author="Shimon" w:date="2022-05-18T15:32:00Z">
          <w:pPr>
            <w:pStyle w:val="1"/>
            <w:spacing w:before="0" w:after="240" w:line="360" w:lineRule="auto"/>
            <w:ind w:left="665" w:firstLine="0"/>
          </w:pPr>
        </w:pPrChange>
      </w:pPr>
    </w:p>
    <w:p w14:paraId="2004B469" w14:textId="14F1B332" w:rsidR="00285198" w:rsidRPr="00285198" w:rsidRDefault="00285198">
      <w:pPr>
        <w:spacing w:after="240" w:line="360" w:lineRule="auto"/>
        <w:jc w:val="both"/>
        <w:rPr>
          <w:ins w:id="420" w:author="Shimon" w:date="2022-05-18T14:45:00Z"/>
          <w:rtl/>
          <w:rPrChange w:id="421" w:author="Shimon" w:date="2022-05-18T14:45:00Z">
            <w:rPr>
              <w:ins w:id="422" w:author="Shimon" w:date="2022-05-18T14:45:00Z"/>
              <w:rFonts w:ascii="David" w:hAnsi="David"/>
              <w:sz w:val="24"/>
              <w:rtl/>
            </w:rPr>
          </w:rPrChange>
        </w:rPr>
        <w:pPrChange w:id="423" w:author="Shimon" w:date="2022-05-18T15:32:00Z">
          <w:pPr>
            <w:pStyle w:val="1"/>
            <w:spacing w:before="0" w:after="240" w:line="360" w:lineRule="auto"/>
            <w:ind w:left="665" w:firstLine="0"/>
          </w:pPr>
        </w:pPrChange>
      </w:pPr>
    </w:p>
    <w:p w14:paraId="561F038C" w14:textId="32FACE53" w:rsidR="00285198" w:rsidRDefault="00285198">
      <w:pPr>
        <w:spacing w:after="0" w:line="240" w:lineRule="auto"/>
        <w:ind w:left="652"/>
        <w:jc w:val="both"/>
        <w:rPr>
          <w:ins w:id="424" w:author="Shimon" w:date="2022-05-18T14:47:00Z"/>
          <w:rFonts w:ascii="David" w:hAnsi="David"/>
          <w:sz w:val="24"/>
          <w:rtl/>
        </w:rPr>
        <w:pPrChange w:id="425" w:author="Shimon" w:date="2022-05-18T14:52:00Z">
          <w:pPr>
            <w:pStyle w:val="1"/>
            <w:spacing w:before="0" w:after="240" w:line="360" w:lineRule="auto"/>
            <w:ind w:left="665" w:firstLine="0"/>
          </w:pPr>
        </w:pPrChange>
      </w:pPr>
      <w:ins w:id="426" w:author="Shimon" w:date="2022-05-18T14:47:00Z">
        <w:r>
          <w:rPr>
            <w:rFonts w:ascii="David" w:hAnsi="David" w:cs="David" w:hint="cs"/>
            <w:sz w:val="24"/>
            <w:szCs w:val="24"/>
            <w:rtl/>
          </w:rPr>
          <w:t xml:space="preserve">     </w:t>
        </w:r>
      </w:ins>
      <w:ins w:id="427" w:author="Shimon" w:date="2022-05-18T14:41:00Z">
        <w:r w:rsidR="00393A39" w:rsidRPr="00285198">
          <w:rPr>
            <w:rFonts w:ascii="David" w:hAnsi="David" w:cs="David"/>
            <w:sz w:val="24"/>
            <w:szCs w:val="24"/>
            <w:rtl/>
            <w:rPrChange w:id="428" w:author="Shimon" w:date="2022-05-18T14:45:00Z">
              <w:rPr>
                <w:rtl/>
              </w:rPr>
            </w:rPrChange>
          </w:rPr>
          <w:t xml:space="preserve">44.66% </w:t>
        </w:r>
      </w:ins>
      <w:ins w:id="429" w:author="Shimon" w:date="2022-05-18T14:43:00Z">
        <w:r w:rsidR="00393A39" w:rsidRPr="00285198">
          <w:rPr>
            <w:rFonts w:ascii="David" w:hAnsi="David" w:cs="David" w:hint="eastAsia"/>
            <w:sz w:val="24"/>
            <w:szCs w:val="24"/>
            <w:rtl/>
            <w:rPrChange w:id="430" w:author="Shimon" w:date="2022-05-18T14:45:00Z">
              <w:rPr>
                <w:rFonts w:hint="eastAsia"/>
                <w:rtl/>
              </w:rPr>
            </w:rPrChange>
          </w:rPr>
          <w:t>ממשכורת</w:t>
        </w:r>
        <w:r w:rsidR="00393A39" w:rsidRPr="00285198">
          <w:rPr>
            <w:rFonts w:ascii="David" w:hAnsi="David" w:cs="David"/>
            <w:sz w:val="24"/>
            <w:szCs w:val="24"/>
            <w:rtl/>
            <w:rPrChange w:id="431" w:author="Shimon" w:date="2022-05-18T14:45:00Z">
              <w:rPr>
                <w:rtl/>
              </w:rPr>
            </w:rPrChange>
          </w:rPr>
          <w:t xml:space="preserve"> </w:t>
        </w:r>
        <w:r w:rsidR="00393A39" w:rsidRPr="00285198">
          <w:rPr>
            <w:rFonts w:ascii="David" w:hAnsi="David" w:cs="David" w:hint="eastAsia"/>
            <w:sz w:val="24"/>
            <w:szCs w:val="24"/>
            <w:rtl/>
            <w:rPrChange w:id="432" w:author="Shimon" w:date="2022-05-18T14:45:00Z">
              <w:rPr>
                <w:rFonts w:hint="eastAsia"/>
                <w:rtl/>
              </w:rPr>
            </w:rPrChange>
          </w:rPr>
          <w:t>החוזה</w:t>
        </w:r>
      </w:ins>
      <w:ins w:id="433" w:author="Shimon" w:date="2022-05-18T14:46:00Z">
        <w:r>
          <w:rPr>
            <w:rFonts w:ascii="David" w:hAnsi="David" w:cs="David" w:hint="cs"/>
            <w:sz w:val="24"/>
            <w:szCs w:val="24"/>
            <w:rtl/>
          </w:rPr>
          <w:t xml:space="preserve"> המעודכנת </w:t>
        </w:r>
      </w:ins>
      <w:ins w:id="434" w:author="Shimon" w:date="2022-05-18T14:43:00Z">
        <w:r w:rsidR="00393A39" w:rsidRPr="00285198">
          <w:rPr>
            <w:rFonts w:ascii="David" w:hAnsi="David" w:cs="David"/>
            <w:sz w:val="24"/>
            <w:szCs w:val="24"/>
            <w:rtl/>
            <w:rPrChange w:id="435" w:author="Shimon" w:date="2022-05-18T14:45:00Z">
              <w:rPr>
                <w:rtl/>
              </w:rPr>
            </w:rPrChange>
          </w:rPr>
          <w:t xml:space="preserve">, </w:t>
        </w:r>
      </w:ins>
      <w:ins w:id="436" w:author="Shimon" w:date="2022-05-18T14:41:00Z">
        <w:r w:rsidR="00393A39" w:rsidRPr="00285198">
          <w:rPr>
            <w:rFonts w:ascii="David" w:hAnsi="David" w:cs="David" w:hint="eastAsia"/>
            <w:sz w:val="24"/>
            <w:szCs w:val="24"/>
            <w:rtl/>
            <w:rPrChange w:id="437" w:author="Shimon" w:date="2022-05-18T14:45:00Z">
              <w:rPr>
                <w:rFonts w:hint="eastAsia"/>
                <w:rtl/>
              </w:rPr>
            </w:rPrChange>
          </w:rPr>
          <w:t>עבור</w:t>
        </w:r>
        <w:r w:rsidR="00393A39" w:rsidRPr="00285198">
          <w:rPr>
            <w:rFonts w:ascii="David" w:hAnsi="David" w:cs="David"/>
            <w:sz w:val="24"/>
            <w:szCs w:val="24"/>
            <w:rtl/>
            <w:rPrChange w:id="438" w:author="Shimon" w:date="2022-05-18T14:45:00Z">
              <w:rPr>
                <w:rtl/>
              </w:rPr>
            </w:rPrChange>
          </w:rPr>
          <w:t xml:space="preserve"> </w:t>
        </w:r>
      </w:ins>
      <w:ins w:id="439" w:author="Shimon" w:date="2022-05-18T14:32:00Z">
        <w:r w:rsidR="006C3DB0" w:rsidRPr="00285198">
          <w:rPr>
            <w:rFonts w:ascii="David" w:hAnsi="David" w:cs="David" w:hint="eastAsia"/>
            <w:sz w:val="24"/>
            <w:szCs w:val="24"/>
            <w:rtl/>
            <w:rPrChange w:id="440" w:author="Shimon" w:date="2022-05-18T14:45:00Z">
              <w:rPr>
                <w:rFonts w:hint="eastAsia"/>
                <w:rtl/>
              </w:rPr>
            </w:rPrChange>
          </w:rPr>
          <w:t>שנ</w:t>
        </w:r>
      </w:ins>
      <w:ins w:id="441" w:author="Shimon" w:date="2022-05-18T14:40:00Z">
        <w:r w:rsidR="00393A39" w:rsidRPr="00285198">
          <w:rPr>
            <w:rFonts w:ascii="David" w:hAnsi="David" w:cs="David" w:hint="eastAsia"/>
            <w:sz w:val="24"/>
            <w:szCs w:val="24"/>
            <w:rtl/>
            <w:rPrChange w:id="442" w:author="Shimon" w:date="2022-05-18T14:45:00Z">
              <w:rPr>
                <w:rFonts w:hint="eastAsia"/>
                <w:rtl/>
              </w:rPr>
            </w:rPrChange>
          </w:rPr>
          <w:t>ות</w:t>
        </w:r>
        <w:r w:rsidR="00393A39" w:rsidRPr="00285198">
          <w:rPr>
            <w:rFonts w:ascii="David" w:hAnsi="David" w:cs="David"/>
            <w:sz w:val="24"/>
            <w:szCs w:val="24"/>
            <w:rtl/>
            <w:rPrChange w:id="443" w:author="Shimon" w:date="2022-05-18T14:45:00Z">
              <w:rPr>
                <w:rtl/>
              </w:rPr>
            </w:rPrChange>
          </w:rPr>
          <w:t xml:space="preserve"> </w:t>
        </w:r>
      </w:ins>
      <w:ins w:id="444" w:author="Shimon" w:date="2022-05-18T14:44:00Z">
        <w:r w:rsidR="00393A39" w:rsidRPr="00285198">
          <w:rPr>
            <w:rFonts w:ascii="David" w:hAnsi="David" w:cs="David" w:hint="eastAsia"/>
            <w:sz w:val="24"/>
            <w:szCs w:val="24"/>
            <w:rtl/>
            <w:rPrChange w:id="445" w:author="Shimon" w:date="2022-05-18T14:45:00Z">
              <w:rPr>
                <w:rFonts w:hint="eastAsia"/>
                <w:rtl/>
              </w:rPr>
            </w:rPrChange>
          </w:rPr>
          <w:t>ה</w:t>
        </w:r>
      </w:ins>
      <w:ins w:id="446" w:author="Shimon" w:date="2022-05-18T14:40:00Z">
        <w:r w:rsidR="00393A39" w:rsidRPr="00285198">
          <w:rPr>
            <w:rFonts w:ascii="David" w:hAnsi="David" w:cs="David" w:hint="eastAsia"/>
            <w:sz w:val="24"/>
            <w:szCs w:val="24"/>
            <w:rtl/>
            <w:rPrChange w:id="447" w:author="Shimon" w:date="2022-05-18T14:45:00Z">
              <w:rPr>
                <w:rFonts w:hint="eastAsia"/>
                <w:rtl/>
              </w:rPr>
            </w:rPrChange>
          </w:rPr>
          <w:t>עבודה</w:t>
        </w:r>
      </w:ins>
      <w:ins w:id="448" w:author="Shimon" w:date="2022-05-18T14:32:00Z">
        <w:r w:rsidR="006C3DB0" w:rsidRPr="00285198">
          <w:rPr>
            <w:rFonts w:ascii="David" w:hAnsi="David" w:cs="David"/>
            <w:sz w:val="24"/>
            <w:szCs w:val="24"/>
            <w:rtl/>
            <w:rPrChange w:id="449" w:author="Shimon" w:date="2022-05-18T14:45:00Z">
              <w:rPr>
                <w:rtl/>
              </w:rPr>
            </w:rPrChange>
          </w:rPr>
          <w:t xml:space="preserve"> בחוזה </w:t>
        </w:r>
      </w:ins>
      <w:ins w:id="450" w:author="Shimon" w:date="2022-05-18T14:52:00Z">
        <w:r w:rsidRPr="00B878A4">
          <w:rPr>
            <w:rFonts w:ascii="David" w:hAnsi="David" w:cs="David" w:hint="cs"/>
            <w:sz w:val="24"/>
            <w:szCs w:val="24"/>
            <w:rtl/>
          </w:rPr>
          <w:t>22.33</w:t>
        </w:r>
      </w:ins>
    </w:p>
    <w:p w14:paraId="29B0C8F6" w14:textId="509B795D" w:rsidR="00285198" w:rsidRDefault="00285198">
      <w:pPr>
        <w:spacing w:after="0" w:line="240" w:lineRule="auto"/>
        <w:ind w:left="652"/>
        <w:jc w:val="both"/>
        <w:rPr>
          <w:ins w:id="451" w:author="Shimon" w:date="2022-05-18T14:46:00Z"/>
          <w:rFonts w:ascii="David" w:hAnsi="David"/>
          <w:sz w:val="24"/>
          <w:rtl/>
        </w:rPr>
        <w:pPrChange w:id="452" w:author="Shimon" w:date="2022-05-18T14:49:00Z">
          <w:pPr>
            <w:pStyle w:val="1"/>
            <w:spacing w:before="0" w:after="240" w:line="360" w:lineRule="auto"/>
            <w:ind w:left="665" w:firstLine="0"/>
          </w:pPr>
        </w:pPrChange>
      </w:pPr>
      <w:ins w:id="453" w:author="Shimon" w:date="2022-05-18T14:47:00Z">
        <w:r>
          <w:rPr>
            <w:rFonts w:ascii="David" w:hAnsi="David" w:cs="David" w:hint="cs"/>
            <w:sz w:val="24"/>
            <w:szCs w:val="24"/>
            <w:rtl/>
          </w:rPr>
          <w:t>+</w:t>
        </w:r>
      </w:ins>
      <w:ins w:id="454" w:author="Shimon" w:date="2022-05-18T14:46:00Z">
        <w:r>
          <w:rPr>
            <w:rFonts w:ascii="David" w:hAnsi="David" w:cs="David" w:hint="cs"/>
            <w:sz w:val="24"/>
            <w:szCs w:val="24"/>
            <w:rtl/>
          </w:rPr>
          <w:t xml:space="preserve"> </w:t>
        </w:r>
      </w:ins>
      <w:ins w:id="455" w:author="Shimon" w:date="2022-05-18T14:48:00Z">
        <w:r>
          <w:rPr>
            <w:rFonts w:ascii="David" w:hAnsi="David" w:cs="David" w:hint="cs"/>
            <w:sz w:val="24"/>
            <w:szCs w:val="24"/>
            <w:rtl/>
          </w:rPr>
          <w:t xml:space="preserve"> 2</w:t>
        </w:r>
      </w:ins>
      <w:ins w:id="456" w:author="Shimon" w:date="2022-05-18T14:49:00Z">
        <w:r>
          <w:rPr>
            <w:rFonts w:ascii="David" w:hAnsi="David" w:cs="David" w:hint="cs"/>
            <w:sz w:val="24"/>
            <w:szCs w:val="24"/>
            <w:rtl/>
          </w:rPr>
          <w:t>6.</w:t>
        </w:r>
      </w:ins>
      <w:ins w:id="457" w:author="Shimon" w:date="2022-05-18T14:48:00Z">
        <w:r>
          <w:rPr>
            <w:rFonts w:ascii="David" w:hAnsi="David" w:cs="David" w:hint="cs"/>
            <w:sz w:val="24"/>
            <w:szCs w:val="24"/>
            <w:rtl/>
          </w:rPr>
          <w:t>34</w:t>
        </w:r>
      </w:ins>
      <w:ins w:id="458" w:author="Shimon" w:date="2022-05-18T14:49:00Z">
        <w:r>
          <w:rPr>
            <w:rFonts w:ascii="David" w:hAnsi="David" w:cs="David" w:hint="cs"/>
            <w:sz w:val="24"/>
            <w:szCs w:val="24"/>
            <w:rtl/>
          </w:rPr>
          <w:t>%</w:t>
        </w:r>
      </w:ins>
      <w:ins w:id="459" w:author="Shimon" w:date="2022-05-18T14:48:00Z">
        <w:r>
          <w:rPr>
            <w:rFonts w:ascii="David" w:hAnsi="David" w:cs="David" w:hint="cs"/>
            <w:sz w:val="24"/>
            <w:szCs w:val="24"/>
            <w:rtl/>
          </w:rPr>
          <w:t xml:space="preserve">  </w:t>
        </w:r>
      </w:ins>
      <w:ins w:id="460" w:author="Shimon" w:date="2022-05-18T14:49:00Z">
        <w:r>
          <w:rPr>
            <w:rFonts w:ascii="David" w:hAnsi="David" w:cs="David" w:hint="cs"/>
            <w:sz w:val="24"/>
            <w:szCs w:val="24"/>
            <w:rtl/>
          </w:rPr>
          <w:t>מהמשכורת בדרגה העליונה בדרוג המח</w:t>
        </w:r>
      </w:ins>
      <w:ins w:id="461" w:author="Shimon" w:date="2022-05-18T14:51:00Z">
        <w:r>
          <w:rPr>
            <w:rFonts w:ascii="David" w:hAnsi="David" w:cs="David" w:hint="cs"/>
            <w:sz w:val="24"/>
            <w:szCs w:val="24"/>
            <w:rtl/>
          </w:rPr>
          <w:t xml:space="preserve">"ר, בשיא הותק, עבור </w:t>
        </w:r>
      </w:ins>
      <w:ins w:id="462" w:author="Shimon" w:date="2022-05-18T14:48:00Z">
        <w:r>
          <w:rPr>
            <w:rFonts w:ascii="David" w:hAnsi="David" w:cs="David" w:hint="cs"/>
            <w:sz w:val="24"/>
            <w:szCs w:val="24"/>
            <w:rtl/>
          </w:rPr>
          <w:t xml:space="preserve">         </w:t>
        </w:r>
      </w:ins>
    </w:p>
    <w:p w14:paraId="09271E73" w14:textId="4FF4AA28" w:rsidR="000C2F0E" w:rsidRDefault="00393A39">
      <w:pPr>
        <w:spacing w:after="240" w:line="360" w:lineRule="auto"/>
        <w:ind w:left="651"/>
        <w:jc w:val="both"/>
        <w:rPr>
          <w:ins w:id="463" w:author="Shimon" w:date="2022-05-18T12:45:00Z"/>
        </w:rPr>
        <w:pPrChange w:id="464" w:author="Shimon" w:date="2022-05-18T14:45:00Z">
          <w:pPr>
            <w:pStyle w:val="1"/>
            <w:spacing w:before="0" w:after="240" w:line="360" w:lineRule="auto"/>
            <w:ind w:left="665" w:firstLine="0"/>
          </w:pPr>
        </w:pPrChange>
      </w:pPr>
      <w:ins w:id="465" w:author="Shimon" w:date="2022-05-18T14:44:00Z">
        <w:r w:rsidRPr="00285198">
          <w:rPr>
            <w:rFonts w:ascii="David" w:hAnsi="David" w:cs="David"/>
            <w:sz w:val="24"/>
            <w:szCs w:val="24"/>
            <w:rtl/>
            <w:rPrChange w:id="466" w:author="Shimon" w:date="2022-05-18T14:45:00Z">
              <w:rPr>
                <w:rtl/>
              </w:rPr>
            </w:rPrChange>
          </w:rPr>
          <w:t>(</w:t>
        </w:r>
      </w:ins>
      <w:ins w:id="467" w:author="Shimon" w:date="2022-05-18T14:32:00Z">
        <w:r w:rsidR="006C3DB0" w:rsidRPr="00285198">
          <w:rPr>
            <w:rFonts w:ascii="David" w:hAnsi="David" w:cs="David" w:hint="eastAsia"/>
            <w:sz w:val="24"/>
            <w:szCs w:val="24"/>
            <w:rtl/>
            <w:rPrChange w:id="468" w:author="Shimon" w:date="2022-05-18T14:45:00Z">
              <w:rPr>
                <w:rFonts w:hint="eastAsia"/>
                <w:rtl/>
              </w:rPr>
            </w:rPrChange>
          </w:rPr>
          <w:t>בכירים</w:t>
        </w:r>
        <w:r w:rsidR="006C3DB0" w:rsidRPr="00285198">
          <w:rPr>
            <w:rFonts w:ascii="David" w:hAnsi="David" w:cs="David"/>
            <w:sz w:val="24"/>
            <w:szCs w:val="24"/>
            <w:rtl/>
            <w:rPrChange w:id="469" w:author="Shimon" w:date="2022-05-18T14:45:00Z">
              <w:rPr>
                <w:rtl/>
              </w:rPr>
            </w:rPrChange>
          </w:rPr>
          <w:t xml:space="preserve"> </w:t>
        </w:r>
        <w:r w:rsidR="006C3DB0" w:rsidRPr="00285198">
          <w:rPr>
            <w:rFonts w:ascii="David" w:hAnsi="David" w:cs="David" w:hint="eastAsia"/>
            <w:sz w:val="24"/>
            <w:szCs w:val="24"/>
            <w:rtl/>
            <w:rPrChange w:id="470" w:author="Shimon" w:date="2022-05-18T14:45:00Z">
              <w:rPr>
                <w:rFonts w:hint="eastAsia"/>
                <w:rtl/>
              </w:rPr>
            </w:rPrChange>
          </w:rPr>
          <w:t>ויתרה</w:t>
        </w:r>
      </w:ins>
      <w:ins w:id="471" w:author="Shimon" w:date="2022-05-18T14:33:00Z">
        <w:r w:rsidR="006C3DB0" w:rsidRPr="00285198">
          <w:rPr>
            <w:rFonts w:ascii="David" w:hAnsi="David" w:cs="David"/>
            <w:sz w:val="24"/>
            <w:szCs w:val="24"/>
            <w:rtl/>
            <w:rPrChange w:id="472" w:author="Shimon" w:date="2022-05-18T14:45:00Z">
              <w:rPr>
                <w:rtl/>
              </w:rPr>
            </w:rPrChange>
          </w:rPr>
          <w:t xml:space="preserve"> של , בגין </w:t>
        </w:r>
      </w:ins>
      <w:ins w:id="473" w:author="Shimon" w:date="2022-05-18T14:32:00Z">
        <w:r w:rsidR="006C3DB0" w:rsidRPr="00285198">
          <w:rPr>
            <w:rFonts w:ascii="David" w:hAnsi="David" w:cs="David" w:hint="eastAsia"/>
            <w:sz w:val="24"/>
            <w:szCs w:val="24"/>
            <w:rtl/>
            <w:rPrChange w:id="474" w:author="Shimon" w:date="2022-05-18T14:45:00Z">
              <w:rPr>
                <w:rFonts w:hint="eastAsia"/>
                <w:rtl/>
              </w:rPr>
            </w:rPrChange>
          </w:rPr>
          <w:t>תקופת</w:t>
        </w:r>
        <w:r w:rsidR="006C3DB0" w:rsidRPr="00285198">
          <w:rPr>
            <w:rFonts w:ascii="David" w:hAnsi="David" w:cs="David"/>
            <w:sz w:val="24"/>
            <w:szCs w:val="24"/>
            <w:rtl/>
            <w:rPrChange w:id="475" w:author="Shimon" w:date="2022-05-18T14:45:00Z">
              <w:rPr>
                <w:rtl/>
              </w:rPr>
            </w:rPrChange>
          </w:rPr>
          <w:t xml:space="preserve"> </w:t>
        </w:r>
        <w:r w:rsidR="006C3DB0" w:rsidRPr="00285198">
          <w:rPr>
            <w:rFonts w:ascii="David" w:hAnsi="David" w:cs="David" w:hint="eastAsia"/>
            <w:sz w:val="24"/>
            <w:szCs w:val="24"/>
            <w:rtl/>
            <w:rPrChange w:id="476" w:author="Shimon" w:date="2022-05-18T14:45:00Z">
              <w:rPr>
                <w:rFonts w:hint="eastAsia"/>
                <w:rtl/>
              </w:rPr>
            </w:rPrChange>
          </w:rPr>
          <w:t>כתב</w:t>
        </w:r>
      </w:ins>
      <w:ins w:id="477" w:author="שמעון" w:date="2022-05-23T23:35:00Z">
        <w:r w:rsidR="00EB2446">
          <w:rPr>
            <w:rFonts w:ascii="David" w:hAnsi="David" w:cs="David" w:hint="cs"/>
            <w:sz w:val="24"/>
            <w:szCs w:val="24"/>
          </w:rPr>
          <w:t xml:space="preserve"> </w:t>
        </w:r>
        <w:r w:rsidR="00EB2446">
          <w:rPr>
            <w:rFonts w:ascii="David" w:hAnsi="David" w:cs="David" w:hint="cs"/>
            <w:sz w:val="24"/>
            <w:szCs w:val="24"/>
            <w:rtl/>
          </w:rPr>
          <w:t xml:space="preserve">המינוי </w:t>
        </w:r>
      </w:ins>
      <w:ins w:id="478" w:author="Shimon" w:date="2022-05-18T14:30:00Z">
        <w:r w:rsidR="006C3DB0" w:rsidRPr="00285198">
          <w:rPr>
            <w:rFonts w:ascii="David" w:hAnsi="David" w:cs="David" w:hint="eastAsia"/>
            <w:sz w:val="24"/>
            <w:szCs w:val="24"/>
            <w:rtl/>
            <w:rPrChange w:id="479" w:author="Shimon" w:date="2022-05-18T14:45:00Z">
              <w:rPr>
                <w:rFonts w:hint="eastAsia"/>
                <w:rtl/>
              </w:rPr>
            </w:rPrChange>
          </w:rPr>
          <w:t>עשרים</w:t>
        </w:r>
        <w:r w:rsidR="006C3DB0" w:rsidRPr="00285198">
          <w:rPr>
            <w:rFonts w:ascii="David" w:hAnsi="David" w:cs="David"/>
            <w:sz w:val="24"/>
            <w:szCs w:val="24"/>
            <w:rtl/>
            <w:rPrChange w:id="480" w:author="Shimon" w:date="2022-05-18T14:45:00Z">
              <w:rPr>
                <w:rtl/>
              </w:rPr>
            </w:rPrChange>
          </w:rPr>
          <w:t xml:space="preserve"> שנות עבודה לפי כתב מינוי ו-22 שנות עבודה על פי הסכם הבכירים</w:t>
        </w:r>
      </w:ins>
    </w:p>
    <w:p w14:paraId="5B919629" w14:textId="77777777" w:rsidR="000C2F0E" w:rsidRDefault="000C2F0E">
      <w:pPr>
        <w:pStyle w:val="a3"/>
        <w:rPr>
          <w:ins w:id="481" w:author="Shimon" w:date="2022-05-18T12:45:00Z"/>
          <w:rtl/>
        </w:rPr>
        <w:pPrChange w:id="482" w:author="Shimon" w:date="2022-05-18T12:45:00Z">
          <w:pPr>
            <w:pStyle w:val="a3"/>
            <w:numPr>
              <w:numId w:val="4"/>
            </w:numPr>
            <w:spacing w:after="240" w:line="360" w:lineRule="auto"/>
            <w:ind w:left="509" w:hanging="425"/>
            <w:jc w:val="both"/>
          </w:pPr>
        </w:pPrChange>
      </w:pPr>
    </w:p>
    <w:p w14:paraId="0AB559B3" w14:textId="28BD23C6" w:rsidR="00AD2760" w:rsidRDefault="000F27B1" w:rsidP="0048657D">
      <w:pPr>
        <w:pStyle w:val="a3"/>
        <w:numPr>
          <w:ilvl w:val="0"/>
          <w:numId w:val="4"/>
        </w:numPr>
        <w:spacing w:after="0" w:line="360" w:lineRule="auto"/>
        <w:jc w:val="both"/>
        <w:rPr>
          <w:ins w:id="483" w:author="Shimon" w:date="2022-05-16T14:27:00Z"/>
          <w:rFonts w:ascii="David" w:hAnsi="David" w:cs="David"/>
          <w:sz w:val="24"/>
          <w:szCs w:val="24"/>
        </w:rPr>
      </w:pPr>
      <w:ins w:id="484" w:author="Shimon" w:date="2022-05-18T15:56:00Z">
        <w:r>
          <w:rPr>
            <w:rFonts w:ascii="David" w:hAnsi="David" w:cs="David" w:hint="cs"/>
            <w:sz w:val="24"/>
            <w:szCs w:val="24"/>
            <w:rtl/>
          </w:rPr>
          <w:t xml:space="preserve"> </w:t>
        </w:r>
      </w:ins>
      <w:ins w:id="485" w:author="Shimon" w:date="2022-05-18T16:03:00Z">
        <w:r>
          <w:rPr>
            <w:rFonts w:ascii="David" w:hAnsi="David" w:cs="David" w:hint="cs"/>
            <w:sz w:val="24"/>
            <w:szCs w:val="24"/>
            <w:rtl/>
          </w:rPr>
          <w:t xml:space="preserve">בתחילת ינואר 2013 </w:t>
        </w:r>
      </w:ins>
      <w:ins w:id="486" w:author="Shimon" w:date="2022-05-18T16:04:00Z">
        <w:r>
          <w:rPr>
            <w:rFonts w:ascii="David" w:hAnsi="David" w:cs="David" w:hint="cs"/>
            <w:sz w:val="24"/>
            <w:szCs w:val="24"/>
            <w:rtl/>
          </w:rPr>
          <w:t xml:space="preserve"> מיד לאחר שקיבל תלוש גימלה ראשון (רטרואקטיבי מ1.2012) </w:t>
        </w:r>
      </w:ins>
      <w:ins w:id="487" w:author="Shimon" w:date="2022-05-18T16:03:00Z">
        <w:r>
          <w:rPr>
            <w:rFonts w:ascii="David" w:hAnsi="David" w:cs="David" w:hint="cs"/>
            <w:sz w:val="24"/>
            <w:szCs w:val="24"/>
            <w:rtl/>
          </w:rPr>
          <w:t xml:space="preserve">פנה התובע אישית לממונה, </w:t>
        </w:r>
      </w:ins>
      <w:ins w:id="488" w:author="Shimon" w:date="2022-05-18T16:06:00Z">
        <w:r w:rsidR="00FB7741">
          <w:rPr>
            <w:rFonts w:ascii="David" w:hAnsi="David" w:cs="David" w:hint="cs"/>
            <w:sz w:val="24"/>
            <w:szCs w:val="24"/>
            <w:rtl/>
          </w:rPr>
          <w:t xml:space="preserve">לאחר שהתברר לו שהגימלה אינה תואמת לחוזה ולא לאישור הממונה. </w:t>
        </w:r>
      </w:ins>
      <w:ins w:id="489" w:author="Shimon" w:date="2022-05-18T16:07:00Z">
        <w:r w:rsidR="00FB7741">
          <w:rPr>
            <w:rFonts w:ascii="David" w:hAnsi="David" w:cs="David" w:hint="cs"/>
            <w:sz w:val="24"/>
            <w:szCs w:val="24"/>
            <w:rtl/>
          </w:rPr>
          <w:t>הממונה ה</w:t>
        </w:r>
      </w:ins>
      <w:ins w:id="490" w:author="Shimon" w:date="2022-05-18T16:08:00Z">
        <w:r w:rsidR="00FB7741">
          <w:rPr>
            <w:rFonts w:ascii="David" w:hAnsi="David" w:cs="David" w:hint="cs"/>
            <w:sz w:val="24"/>
            <w:szCs w:val="24"/>
            <w:rtl/>
          </w:rPr>
          <w:t>בהירה לו ש</w:t>
        </w:r>
      </w:ins>
      <w:ins w:id="491" w:author="Shimon" w:date="2022-05-18T16:14:00Z">
        <w:r w:rsidR="00FB7741">
          <w:rPr>
            <w:rFonts w:ascii="David" w:hAnsi="David" w:cs="David" w:hint="cs"/>
            <w:sz w:val="24"/>
            <w:szCs w:val="24"/>
            <w:rtl/>
          </w:rPr>
          <w:t xml:space="preserve">ידיה כבולות וכי </w:t>
        </w:r>
      </w:ins>
      <w:ins w:id="492" w:author="Shimon" w:date="2022-05-18T16:09:00Z">
        <w:r w:rsidR="00FB7741">
          <w:rPr>
            <w:rFonts w:ascii="David" w:hAnsi="David" w:cs="David" w:hint="cs"/>
            <w:sz w:val="24"/>
            <w:szCs w:val="24"/>
            <w:rtl/>
          </w:rPr>
          <w:t>שיעור הגי</w:t>
        </w:r>
      </w:ins>
      <w:ins w:id="493" w:author="Shimon" w:date="2022-05-18T16:11:00Z">
        <w:r w:rsidR="00FB7741">
          <w:rPr>
            <w:rFonts w:ascii="David" w:hAnsi="David" w:cs="David" w:hint="cs"/>
            <w:sz w:val="24"/>
            <w:szCs w:val="24"/>
            <w:rtl/>
          </w:rPr>
          <w:t>מ</w:t>
        </w:r>
      </w:ins>
      <w:ins w:id="494" w:author="Shimon" w:date="2022-05-18T16:09:00Z">
        <w:r w:rsidR="00FB7741">
          <w:rPr>
            <w:rFonts w:ascii="David" w:hAnsi="David" w:cs="David" w:hint="cs"/>
            <w:sz w:val="24"/>
            <w:szCs w:val="24"/>
            <w:rtl/>
          </w:rPr>
          <w:t>לה</w:t>
        </w:r>
      </w:ins>
      <w:ins w:id="495" w:author="Shimon" w:date="2022-05-18T16:11:00Z">
        <w:r w:rsidR="00FB7741">
          <w:rPr>
            <w:rFonts w:ascii="David" w:hAnsi="David" w:cs="David" w:hint="cs"/>
            <w:sz w:val="24"/>
            <w:szCs w:val="24"/>
            <w:rtl/>
          </w:rPr>
          <w:t>, הדרגה</w:t>
        </w:r>
      </w:ins>
      <w:ins w:id="496" w:author="Shimon" w:date="2022-05-18T16:09:00Z">
        <w:r w:rsidR="00FB7741">
          <w:rPr>
            <w:rFonts w:ascii="David" w:hAnsi="David" w:cs="David" w:hint="cs"/>
            <w:sz w:val="24"/>
            <w:szCs w:val="24"/>
            <w:rtl/>
          </w:rPr>
          <w:t xml:space="preserve"> ונוסחת החישוב</w:t>
        </w:r>
      </w:ins>
      <w:ins w:id="497" w:author="Shimon" w:date="2022-05-18T16:10:00Z">
        <w:r w:rsidR="00FB7741">
          <w:rPr>
            <w:rFonts w:ascii="David" w:hAnsi="David" w:cs="David" w:hint="cs"/>
            <w:sz w:val="24"/>
            <w:szCs w:val="24"/>
            <w:rtl/>
          </w:rPr>
          <w:t xml:space="preserve"> </w:t>
        </w:r>
      </w:ins>
      <w:ins w:id="498" w:author="Shimon" w:date="2022-05-18T16:09:00Z">
        <w:r w:rsidR="00FB7741">
          <w:rPr>
            <w:rFonts w:ascii="David" w:hAnsi="David" w:cs="David" w:hint="cs"/>
            <w:sz w:val="24"/>
            <w:szCs w:val="24"/>
            <w:rtl/>
          </w:rPr>
          <w:t>נקבע</w:t>
        </w:r>
      </w:ins>
      <w:ins w:id="499" w:author="Shimon" w:date="2022-05-18T16:14:00Z">
        <w:r w:rsidR="00FB7741">
          <w:rPr>
            <w:rFonts w:ascii="David" w:hAnsi="David" w:cs="David" w:hint="cs"/>
            <w:sz w:val="24"/>
            <w:szCs w:val="24"/>
            <w:rtl/>
          </w:rPr>
          <w:t>ו</w:t>
        </w:r>
      </w:ins>
      <w:ins w:id="500" w:author="Shimon" w:date="2022-05-18T16:09:00Z">
        <w:r w:rsidR="00FB7741">
          <w:rPr>
            <w:rFonts w:ascii="David" w:hAnsi="David" w:cs="David" w:hint="cs"/>
            <w:sz w:val="24"/>
            <w:szCs w:val="24"/>
            <w:rtl/>
          </w:rPr>
          <w:t xml:space="preserve"> בלעדית ע"י סגן נציב השרות מר אהרונוב</w:t>
        </w:r>
      </w:ins>
      <w:ins w:id="501" w:author="Shimon" w:date="2022-05-18T16:18:00Z">
        <w:r w:rsidR="00D77B35">
          <w:rPr>
            <w:rFonts w:ascii="David" w:hAnsi="David" w:cs="David" w:hint="cs"/>
            <w:sz w:val="24"/>
            <w:szCs w:val="24"/>
            <w:rtl/>
          </w:rPr>
          <w:t xml:space="preserve"> והיא אינה יכולה לסטות מהוראותיו.</w:t>
        </w:r>
      </w:ins>
      <w:ins w:id="502" w:author="Shimon" w:date="2022-05-18T16:14:00Z">
        <w:r w:rsidR="00FB7741">
          <w:rPr>
            <w:rFonts w:ascii="David" w:hAnsi="David" w:cs="David" w:hint="cs"/>
            <w:sz w:val="24"/>
            <w:szCs w:val="24"/>
            <w:rtl/>
          </w:rPr>
          <w:t xml:space="preserve"> </w:t>
        </w:r>
      </w:ins>
      <w:ins w:id="503" w:author="Shimon" w:date="2022-05-18T16:10:00Z">
        <w:r w:rsidR="00FB7741">
          <w:rPr>
            <w:rFonts w:ascii="David" w:hAnsi="David" w:cs="David" w:hint="cs"/>
            <w:sz w:val="24"/>
            <w:szCs w:val="24"/>
            <w:rtl/>
          </w:rPr>
          <w:t>לראיה מסרה</w:t>
        </w:r>
      </w:ins>
      <w:ins w:id="504" w:author="Shimon" w:date="2022-05-18T16:11:00Z">
        <w:r w:rsidR="00FB7741">
          <w:rPr>
            <w:rFonts w:ascii="David" w:hAnsi="David" w:cs="David" w:hint="cs"/>
            <w:sz w:val="24"/>
            <w:szCs w:val="24"/>
            <w:rtl/>
          </w:rPr>
          <w:t xml:space="preserve"> </w:t>
        </w:r>
      </w:ins>
      <w:ins w:id="505" w:author="Shimon" w:date="2022-05-18T16:10:00Z">
        <w:r w:rsidR="00FB7741">
          <w:rPr>
            <w:rFonts w:ascii="David" w:hAnsi="David" w:cs="David" w:hint="cs"/>
            <w:sz w:val="24"/>
            <w:szCs w:val="24"/>
            <w:rtl/>
          </w:rPr>
          <w:t>ל</w:t>
        </w:r>
      </w:ins>
      <w:ins w:id="506" w:author="Shimon" w:date="2022-05-18T16:11:00Z">
        <w:r w:rsidR="00FB7741">
          <w:rPr>
            <w:rFonts w:ascii="David" w:hAnsi="David" w:cs="David" w:hint="cs"/>
            <w:sz w:val="24"/>
            <w:szCs w:val="24"/>
            <w:rtl/>
          </w:rPr>
          <w:t>ו צילום מכתב הנחיות</w:t>
        </w:r>
      </w:ins>
      <w:ins w:id="507" w:author="Shimon" w:date="2022-05-18T16:15:00Z">
        <w:r w:rsidR="00FB7741">
          <w:rPr>
            <w:rFonts w:ascii="David" w:hAnsi="David" w:cs="David" w:hint="cs"/>
            <w:sz w:val="24"/>
            <w:szCs w:val="24"/>
            <w:rtl/>
          </w:rPr>
          <w:t xml:space="preserve"> אהרונוב</w:t>
        </w:r>
      </w:ins>
      <w:ins w:id="508" w:author="Shimon" w:date="2022-05-18T16:11:00Z">
        <w:r w:rsidR="00FB7741">
          <w:rPr>
            <w:rFonts w:ascii="David" w:hAnsi="David" w:cs="David" w:hint="cs"/>
            <w:sz w:val="24"/>
            <w:szCs w:val="24"/>
            <w:rtl/>
          </w:rPr>
          <w:t xml:space="preserve"> </w:t>
        </w:r>
      </w:ins>
      <w:ins w:id="509" w:author="Shimon" w:date="2022-05-18T16:15:00Z">
        <w:r w:rsidR="00FB7741">
          <w:rPr>
            <w:rFonts w:ascii="David" w:hAnsi="David" w:cs="David" w:hint="cs"/>
            <w:sz w:val="24"/>
            <w:szCs w:val="24"/>
            <w:rtl/>
          </w:rPr>
          <w:t xml:space="preserve">הנושא תאריך </w:t>
        </w:r>
      </w:ins>
      <w:ins w:id="510" w:author="Shimon" w:date="2022-05-18T16:11:00Z">
        <w:r w:rsidR="00FB7741">
          <w:rPr>
            <w:rFonts w:ascii="David" w:hAnsi="David" w:cs="David" w:hint="cs"/>
            <w:sz w:val="24"/>
            <w:szCs w:val="24"/>
            <w:rtl/>
          </w:rPr>
          <w:t>21.8.</w:t>
        </w:r>
      </w:ins>
      <w:ins w:id="511" w:author="Shimon" w:date="2022-05-18T16:12:00Z">
        <w:r w:rsidR="00FB7741">
          <w:rPr>
            <w:rFonts w:ascii="David" w:hAnsi="David" w:cs="David" w:hint="cs"/>
            <w:sz w:val="24"/>
            <w:szCs w:val="24"/>
            <w:rtl/>
          </w:rPr>
          <w:t xml:space="preserve">2012 </w:t>
        </w:r>
      </w:ins>
      <w:ins w:id="512" w:author="Shimon" w:date="2022-05-18T16:16:00Z">
        <w:r w:rsidR="00FB7741">
          <w:rPr>
            <w:rFonts w:ascii="David" w:hAnsi="David" w:cs="David" w:hint="cs"/>
            <w:sz w:val="24"/>
            <w:szCs w:val="24"/>
            <w:rtl/>
          </w:rPr>
          <w:t xml:space="preserve"> כביכול </w:t>
        </w:r>
      </w:ins>
      <w:ins w:id="513" w:author="Shimon" w:date="2022-05-18T16:15:00Z">
        <w:r w:rsidR="00FB7741">
          <w:rPr>
            <w:rFonts w:ascii="David" w:hAnsi="David" w:cs="David" w:hint="cs"/>
            <w:sz w:val="24"/>
            <w:szCs w:val="24"/>
            <w:rtl/>
          </w:rPr>
          <w:t>(חודשיים לפני</w:t>
        </w:r>
      </w:ins>
      <w:ins w:id="514" w:author="Shimon" w:date="2022-05-18T16:16:00Z">
        <w:r w:rsidR="00FB7741">
          <w:rPr>
            <w:rFonts w:ascii="David" w:hAnsi="David" w:cs="David" w:hint="cs"/>
            <w:sz w:val="24"/>
            <w:szCs w:val="24"/>
            <w:rtl/>
          </w:rPr>
          <w:t>(</w:t>
        </w:r>
      </w:ins>
      <w:ins w:id="515" w:author="Shimon" w:date="2022-05-18T16:15:00Z">
        <w:r w:rsidR="00FB7741">
          <w:rPr>
            <w:rFonts w:ascii="David" w:hAnsi="David" w:cs="David" w:hint="cs"/>
            <w:sz w:val="24"/>
            <w:szCs w:val="24"/>
            <w:rtl/>
          </w:rPr>
          <w:t xml:space="preserve">החלטת הנציב </w:t>
        </w:r>
      </w:ins>
      <w:ins w:id="516" w:author="Shimon" w:date="2022-05-18T16:16:00Z">
        <w:r w:rsidR="00D77B35">
          <w:rPr>
            <w:rFonts w:ascii="David" w:hAnsi="David" w:cs="David" w:hint="cs"/>
            <w:sz w:val="24"/>
            <w:szCs w:val="24"/>
            <w:rtl/>
          </w:rPr>
          <w:t>מיום 21.11.2012</w:t>
        </w:r>
      </w:ins>
      <w:ins w:id="517" w:author="Shimon" w:date="2022-05-18T16:17:00Z">
        <w:r w:rsidR="00D77B35">
          <w:rPr>
            <w:rFonts w:ascii="David" w:hAnsi="David" w:cs="David" w:hint="cs"/>
            <w:sz w:val="24"/>
            <w:szCs w:val="24"/>
            <w:rtl/>
          </w:rPr>
          <w:t xml:space="preserve">) </w:t>
        </w:r>
      </w:ins>
      <w:ins w:id="518" w:author="Shimon" w:date="2022-05-18T16:15:00Z">
        <w:r w:rsidR="00FB7741">
          <w:rPr>
            <w:rFonts w:ascii="David" w:hAnsi="David" w:cs="David" w:hint="cs"/>
            <w:sz w:val="24"/>
            <w:szCs w:val="24"/>
            <w:rtl/>
          </w:rPr>
          <w:t xml:space="preserve">להפסיק את העסקת </w:t>
        </w:r>
      </w:ins>
      <w:ins w:id="519" w:author="Shimon" w:date="2022-05-18T16:16:00Z">
        <w:r w:rsidR="00D77B35">
          <w:rPr>
            <w:rFonts w:ascii="David" w:hAnsi="David" w:cs="David" w:hint="cs"/>
            <w:sz w:val="24"/>
            <w:szCs w:val="24"/>
            <w:rtl/>
          </w:rPr>
          <w:t>התובע</w:t>
        </w:r>
      </w:ins>
      <w:ins w:id="520" w:author="Shimon" w:date="2022-05-18T16:17:00Z">
        <w:r w:rsidR="00D77B35">
          <w:rPr>
            <w:rFonts w:ascii="David" w:hAnsi="David" w:cs="David" w:hint="cs"/>
            <w:sz w:val="24"/>
            <w:szCs w:val="24"/>
            <w:rtl/>
          </w:rPr>
          <w:t>),</w:t>
        </w:r>
      </w:ins>
      <w:ins w:id="521" w:author="Shimon" w:date="2022-05-18T16:16:00Z">
        <w:r w:rsidR="00D77B35">
          <w:rPr>
            <w:rFonts w:ascii="David" w:hAnsi="David" w:cs="David" w:hint="cs"/>
            <w:sz w:val="24"/>
            <w:szCs w:val="24"/>
            <w:rtl/>
          </w:rPr>
          <w:t xml:space="preserve"> </w:t>
        </w:r>
      </w:ins>
      <w:ins w:id="522" w:author="Shimon" w:date="2022-05-18T16:17:00Z">
        <w:r w:rsidR="00D77B35">
          <w:rPr>
            <w:rFonts w:ascii="David" w:hAnsi="David" w:cs="David" w:hint="cs"/>
            <w:sz w:val="24"/>
            <w:szCs w:val="24"/>
            <w:rtl/>
          </w:rPr>
          <w:t xml:space="preserve">ואשר </w:t>
        </w:r>
      </w:ins>
      <w:ins w:id="523" w:author="Shimon" w:date="2022-05-18T16:12:00Z">
        <w:r w:rsidR="00FB7741">
          <w:rPr>
            <w:rFonts w:ascii="David" w:hAnsi="David" w:cs="David" w:hint="cs"/>
            <w:sz w:val="24"/>
            <w:szCs w:val="24"/>
            <w:rtl/>
          </w:rPr>
          <w:t>הגיע אליה לראשונה בפקס, ביום</w:t>
        </w:r>
      </w:ins>
      <w:ins w:id="524" w:author="Shimon" w:date="2022-05-18T16:10:00Z">
        <w:r w:rsidR="00FB7741">
          <w:rPr>
            <w:rFonts w:ascii="David" w:hAnsi="David" w:cs="David" w:hint="cs"/>
            <w:sz w:val="24"/>
            <w:szCs w:val="24"/>
            <w:rtl/>
          </w:rPr>
          <w:t xml:space="preserve"> </w:t>
        </w:r>
      </w:ins>
      <w:ins w:id="525" w:author="Shimon" w:date="2022-05-18T16:12:00Z">
        <w:r w:rsidR="00FB7741">
          <w:rPr>
            <w:rFonts w:ascii="David" w:hAnsi="David" w:cs="David" w:hint="cs"/>
            <w:sz w:val="24"/>
            <w:szCs w:val="24"/>
            <w:rtl/>
          </w:rPr>
          <w:t xml:space="preserve">3.12.2012, </w:t>
        </w:r>
      </w:ins>
      <w:ins w:id="526" w:author="Shimon" w:date="2022-05-18T16:17:00Z">
        <w:r w:rsidR="00D77B35">
          <w:rPr>
            <w:rFonts w:ascii="David" w:hAnsi="David" w:cs="David" w:hint="cs"/>
            <w:sz w:val="24"/>
            <w:szCs w:val="24"/>
            <w:rtl/>
          </w:rPr>
          <w:t>(ר' נספח..</w:t>
        </w:r>
      </w:ins>
      <w:ins w:id="527" w:author="Shimon" w:date="2022-05-18T16:18:00Z">
        <w:r w:rsidR="00D77B35">
          <w:rPr>
            <w:rFonts w:ascii="David" w:hAnsi="David" w:cs="David" w:hint="cs"/>
            <w:sz w:val="24"/>
            <w:szCs w:val="24"/>
            <w:rtl/>
          </w:rPr>
          <w:t>. עם תדפיס הפקס בראש העמוד)</w:t>
        </w:r>
      </w:ins>
      <w:ins w:id="528" w:author="Shimon" w:date="2022-05-18T16:13:00Z">
        <w:r w:rsidR="00FB7741">
          <w:rPr>
            <w:rFonts w:ascii="David" w:hAnsi="David" w:cs="David" w:hint="cs"/>
            <w:sz w:val="24"/>
            <w:szCs w:val="24"/>
            <w:rtl/>
          </w:rPr>
          <w:t>ס בראש המכתב</w:t>
        </w:r>
      </w:ins>
      <w:ins w:id="529" w:author="שמעון" w:date="2022-05-23T23:33:00Z">
        <w:r w:rsidR="00EB2446">
          <w:rPr>
            <w:rFonts w:ascii="David" w:hAnsi="David" w:cs="David" w:hint="cs"/>
            <w:sz w:val="24"/>
            <w:szCs w:val="24"/>
          </w:rPr>
          <w:t xml:space="preserve"> </w:t>
        </w:r>
      </w:ins>
      <w:ins w:id="530" w:author="Shimon" w:date="2022-05-18T16:13:00Z">
        <w:r w:rsidR="00FB7741">
          <w:rPr>
            <w:rFonts w:ascii="David" w:hAnsi="David" w:cs="David" w:hint="cs"/>
            <w:sz w:val="24"/>
            <w:szCs w:val="24"/>
            <w:rtl/>
          </w:rPr>
          <w:t>בראש המסמך ע</w:t>
        </w:r>
      </w:ins>
      <w:ins w:id="531" w:author="Shimon" w:date="2022-05-18T16:07:00Z">
        <w:r w:rsidR="00FB7741">
          <w:rPr>
            <w:rFonts w:ascii="David" w:hAnsi="David" w:cs="David" w:hint="cs"/>
            <w:sz w:val="24"/>
            <w:szCs w:val="24"/>
            <w:rtl/>
          </w:rPr>
          <w:t>דיה כבולות</w:t>
        </w:r>
      </w:ins>
      <w:ins w:id="532" w:author="Shimon" w:date="2022-05-18T16:08:00Z">
        <w:r w:rsidR="00FB7741">
          <w:rPr>
            <w:rFonts w:ascii="David" w:hAnsi="David" w:cs="David" w:hint="cs"/>
            <w:sz w:val="24"/>
            <w:szCs w:val="24"/>
            <w:rtl/>
          </w:rPr>
          <w:t xml:space="preserve">. שיעור הגימלה </w:t>
        </w:r>
      </w:ins>
      <w:ins w:id="533" w:author="Shimon" w:date="2022-05-18T15:59:00Z">
        <w:r>
          <w:rPr>
            <w:rFonts w:ascii="David" w:hAnsi="David" w:cs="David" w:hint="cs"/>
            <w:sz w:val="24"/>
            <w:szCs w:val="24"/>
            <w:rtl/>
          </w:rPr>
          <w:t xml:space="preserve">אחר שהתובע </w:t>
        </w:r>
      </w:ins>
      <w:ins w:id="534" w:author="Shimon" w:date="2022-05-18T15:57:00Z">
        <w:r>
          <w:rPr>
            <w:rFonts w:ascii="David" w:hAnsi="David" w:cs="David" w:hint="cs"/>
            <w:sz w:val="24"/>
            <w:szCs w:val="24"/>
            <w:rtl/>
          </w:rPr>
          <w:t>קיבל תלוש גימלה ראשון</w:t>
        </w:r>
      </w:ins>
      <w:ins w:id="535" w:author="Shimon" w:date="2022-05-18T16:00:00Z">
        <w:r>
          <w:rPr>
            <w:rFonts w:ascii="David" w:hAnsi="David" w:cs="David" w:hint="cs"/>
            <w:sz w:val="24"/>
            <w:szCs w:val="24"/>
            <w:rtl/>
          </w:rPr>
          <w:t xml:space="preserve"> (תחילת ינואר 2013) </w:t>
        </w:r>
      </w:ins>
      <w:ins w:id="536" w:author="Shimon" w:date="2022-05-18T16:01:00Z">
        <w:r>
          <w:rPr>
            <w:rFonts w:ascii="David" w:hAnsi="David" w:cs="David" w:hint="cs"/>
            <w:sz w:val="24"/>
            <w:szCs w:val="24"/>
            <w:rtl/>
          </w:rPr>
          <w:t>ו</w:t>
        </w:r>
      </w:ins>
      <w:ins w:id="537" w:author="Shimon" w:date="2022-05-18T15:56:00Z">
        <w:r>
          <w:rPr>
            <w:rFonts w:ascii="David" w:hAnsi="David" w:cs="David" w:hint="cs"/>
            <w:sz w:val="24"/>
            <w:szCs w:val="24"/>
            <w:rtl/>
          </w:rPr>
          <w:t>התברר ל</w:t>
        </w:r>
      </w:ins>
      <w:ins w:id="538" w:author="Shimon" w:date="2022-05-18T16:00:00Z">
        <w:r>
          <w:rPr>
            <w:rFonts w:ascii="David" w:hAnsi="David" w:cs="David" w:hint="cs"/>
            <w:sz w:val="24"/>
            <w:szCs w:val="24"/>
            <w:rtl/>
          </w:rPr>
          <w:t xml:space="preserve">ו </w:t>
        </w:r>
      </w:ins>
      <w:ins w:id="539" w:author="Shimon" w:date="2022-05-18T16:01:00Z">
        <w:r>
          <w:rPr>
            <w:rFonts w:ascii="David" w:hAnsi="David" w:cs="David" w:hint="cs"/>
            <w:sz w:val="24"/>
            <w:szCs w:val="24"/>
            <w:rtl/>
          </w:rPr>
          <w:t>ש</w:t>
        </w:r>
      </w:ins>
      <w:ins w:id="540" w:author="Shimon" w:date="2022-05-18T15:58:00Z">
        <w:r>
          <w:rPr>
            <w:rFonts w:ascii="David" w:hAnsi="David" w:cs="David" w:hint="cs"/>
            <w:sz w:val="24"/>
            <w:szCs w:val="24"/>
            <w:rtl/>
          </w:rPr>
          <w:t>הגימלה אינה תואמת לאמור בחוזה ולא לאמור במכתב הממונה</w:t>
        </w:r>
      </w:ins>
      <w:ins w:id="541" w:author="Shimon" w:date="2022-05-18T16:01:00Z">
        <w:r>
          <w:rPr>
            <w:rFonts w:ascii="David" w:hAnsi="David" w:cs="David" w:hint="cs"/>
            <w:sz w:val="24"/>
            <w:szCs w:val="24"/>
            <w:rtl/>
          </w:rPr>
          <w:t>, הא פנה לממונה שהבהירה לו שהגימלה משולמת לו ב</w:t>
        </w:r>
      </w:ins>
      <w:ins w:id="542" w:author="Shimon" w:date="2022-05-18T15:58:00Z">
        <w:r>
          <w:rPr>
            <w:rFonts w:ascii="David" w:hAnsi="David" w:cs="David" w:hint="cs"/>
            <w:sz w:val="24"/>
            <w:szCs w:val="24"/>
            <w:rtl/>
          </w:rPr>
          <w:t>.</w:t>
        </w:r>
      </w:ins>
      <w:r w:rsidR="00F25091">
        <w:rPr>
          <w:rFonts w:ascii="David" w:hAnsi="David" w:cs="David" w:hint="cs"/>
          <w:sz w:val="24"/>
          <w:szCs w:val="24"/>
          <w:rtl/>
        </w:rPr>
        <w:t>כל גימלה ולאחר שפנה בכתב ובע"פ אל נש"מ ואל הממונה על הגמלאות ק</w:t>
      </w:r>
      <w:r w:rsidR="00E46E88">
        <w:rPr>
          <w:rFonts w:ascii="David" w:hAnsi="David" w:cs="David" w:hint="cs"/>
          <w:sz w:val="24"/>
          <w:szCs w:val="24"/>
          <w:rtl/>
        </w:rPr>
        <w:t>י</w:t>
      </w:r>
      <w:r w:rsidR="00F25091">
        <w:rPr>
          <w:rFonts w:ascii="David" w:hAnsi="David" w:cs="David" w:hint="cs"/>
          <w:sz w:val="24"/>
          <w:szCs w:val="24"/>
          <w:rtl/>
        </w:rPr>
        <w:t>בל גימלה החל מחודש ...........</w:t>
      </w:r>
      <w:ins w:id="543" w:author="Shimon" w:date="2022-05-16T14:27:00Z">
        <w:r w:rsidR="00AD2760" w:rsidRPr="00AD2760">
          <w:rPr>
            <w:rFonts w:ascii="David" w:hAnsi="David" w:cs="David" w:hint="cs"/>
            <w:sz w:val="24"/>
            <w:szCs w:val="24"/>
            <w:rtl/>
          </w:rPr>
          <w:t xml:space="preserve"> </w:t>
        </w:r>
      </w:ins>
    </w:p>
    <w:p w14:paraId="1B79DCCA" w14:textId="3F6FE043" w:rsidR="00F25091" w:rsidRDefault="00AD2760">
      <w:pPr>
        <w:pStyle w:val="a3"/>
        <w:spacing w:after="0" w:line="360" w:lineRule="auto"/>
        <w:ind w:left="444"/>
        <w:jc w:val="both"/>
        <w:rPr>
          <w:rFonts w:ascii="David" w:hAnsi="David" w:cs="David"/>
          <w:sz w:val="24"/>
          <w:szCs w:val="24"/>
          <w:rtl/>
        </w:rPr>
        <w:pPrChange w:id="544" w:author="Shimon" w:date="2022-05-18T14:30:00Z">
          <w:pPr>
            <w:pStyle w:val="a3"/>
            <w:numPr>
              <w:numId w:val="4"/>
            </w:numPr>
            <w:spacing w:after="0" w:line="360" w:lineRule="auto"/>
            <w:ind w:left="444" w:hanging="360"/>
            <w:jc w:val="both"/>
          </w:pPr>
        </w:pPrChange>
      </w:pPr>
      <w:ins w:id="545" w:author="Shimon" w:date="2022-05-16T14:27:00Z">
        <w:r w:rsidRPr="00B97118">
          <w:rPr>
            <w:rFonts w:ascii="David" w:hAnsi="David" w:cs="David" w:hint="cs"/>
            <w:sz w:val="24"/>
            <w:szCs w:val="24"/>
            <w:rtl/>
          </w:rPr>
          <w:t xml:space="preserve">יגוד הופסקה עבודתו </w:t>
        </w:r>
        <w:r w:rsidRPr="00B97118">
          <w:rPr>
            <w:rFonts w:ascii="David" w:hAnsi="David" w:cs="David"/>
            <w:sz w:val="24"/>
            <w:szCs w:val="24"/>
            <w:rtl/>
          </w:rPr>
          <w:t>על פי חוזה זה המשיך בעבודתו עד תאריך 31.7.2012 ואז פרש לגימלאות.</w:t>
        </w:r>
        <w:r w:rsidRPr="00B97118">
          <w:rPr>
            <w:rFonts w:ascii="David" w:hAnsi="David" w:cs="David" w:hint="cs"/>
            <w:sz w:val="24"/>
            <w:szCs w:val="24"/>
            <w:rtl/>
          </w:rPr>
          <w:t xml:space="preserve"> בשנת .... קיבל פיצויים עבור שבע שנות עבודה לפי הסכם הבכירים </w:t>
        </w:r>
      </w:ins>
    </w:p>
    <w:p w14:paraId="413B395F" w14:textId="36E1DBDD" w:rsidR="002443EF" w:rsidRDefault="002443EF" w:rsidP="0048657D">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שיעור הקיצבה שנקבע לתובע נרשם לראשונה במכתב של מר </w:t>
      </w:r>
      <w:del w:id="546" w:author="Shimon" w:date="2022-05-18T15:37:00Z">
        <w:r w:rsidDel="00E7617E">
          <w:rPr>
            <w:rFonts w:ascii="David" w:hAnsi="David" w:cs="David" w:hint="cs"/>
            <w:sz w:val="24"/>
            <w:szCs w:val="24"/>
            <w:rtl/>
          </w:rPr>
          <w:delText>ה</w:delText>
        </w:r>
      </w:del>
      <w:r>
        <w:rPr>
          <w:rFonts w:ascii="David" w:hAnsi="David" w:cs="David" w:hint="cs"/>
          <w:sz w:val="24"/>
          <w:szCs w:val="24"/>
          <w:rtl/>
        </w:rPr>
        <w:t>א</w:t>
      </w:r>
      <w:ins w:id="547" w:author="Shimon" w:date="2022-05-18T15:36:00Z">
        <w:r w:rsidR="00E7617E">
          <w:rPr>
            <w:rFonts w:ascii="David" w:hAnsi="David" w:cs="David" w:hint="cs"/>
            <w:sz w:val="24"/>
            <w:szCs w:val="24"/>
            <w:rtl/>
          </w:rPr>
          <w:t>ה</w:t>
        </w:r>
      </w:ins>
      <w:r>
        <w:rPr>
          <w:rFonts w:ascii="David" w:hAnsi="David" w:cs="David" w:hint="cs"/>
          <w:sz w:val="24"/>
          <w:szCs w:val="24"/>
          <w:rtl/>
        </w:rPr>
        <w:t>רונוב מנציבות שירות המדינה אל הגב' חנה ש</w:t>
      </w:r>
      <w:r w:rsidR="00443EA4">
        <w:rPr>
          <w:rFonts w:ascii="David" w:hAnsi="David" w:cs="David" w:hint="cs"/>
          <w:sz w:val="24"/>
          <w:szCs w:val="24"/>
          <w:rtl/>
        </w:rPr>
        <w:t>ו</w:t>
      </w:r>
      <w:r>
        <w:rPr>
          <w:rFonts w:ascii="David" w:hAnsi="David" w:cs="David" w:hint="cs"/>
          <w:sz w:val="24"/>
          <w:szCs w:val="24"/>
          <w:rtl/>
        </w:rPr>
        <w:t>ורץ במשרד האוצר בתאריך 21 אוגוסט 2012 (</w:t>
      </w:r>
      <w:r w:rsidRPr="002443EF">
        <w:rPr>
          <w:rFonts w:ascii="David" w:hAnsi="David" w:cs="David" w:hint="cs"/>
          <w:b/>
          <w:bCs/>
          <w:sz w:val="24"/>
          <w:szCs w:val="24"/>
          <w:rtl/>
        </w:rPr>
        <w:t xml:space="preserve">נספח </w:t>
      </w:r>
      <w:r w:rsidR="00F25091">
        <w:rPr>
          <w:rFonts w:ascii="David" w:hAnsi="David" w:cs="David" w:hint="cs"/>
          <w:b/>
          <w:bCs/>
          <w:sz w:val="24"/>
          <w:szCs w:val="24"/>
          <w:rtl/>
        </w:rPr>
        <w:t>2</w:t>
      </w:r>
      <w:r>
        <w:rPr>
          <w:rFonts w:ascii="David" w:hAnsi="David" w:cs="David" w:hint="cs"/>
          <w:sz w:val="24"/>
          <w:szCs w:val="24"/>
          <w:rtl/>
        </w:rPr>
        <w:t>). מכתב זה לא הגיע אל התובע.</w:t>
      </w:r>
    </w:p>
    <w:p w14:paraId="414D9BD4" w14:textId="7AFF0677" w:rsidR="002443EF" w:rsidRDefault="006A4DE7" w:rsidP="002443EF">
      <w:pPr>
        <w:pStyle w:val="a3"/>
        <w:spacing w:after="0" w:line="360" w:lineRule="auto"/>
        <w:ind w:left="444"/>
        <w:jc w:val="both"/>
        <w:rPr>
          <w:rFonts w:ascii="David" w:hAnsi="David" w:cs="David"/>
          <w:sz w:val="24"/>
          <w:szCs w:val="24"/>
          <w:rtl/>
        </w:rPr>
      </w:pPr>
      <w:r>
        <w:rPr>
          <w:rFonts w:ascii="David" w:hAnsi="David" w:cs="David" w:hint="cs"/>
          <w:sz w:val="24"/>
          <w:szCs w:val="24"/>
          <w:rtl/>
        </w:rPr>
        <w:t>לאחר קבלת הקיצבה ומכתבו של מר אהרונוב נוכח התובע לדעת כי קיצבתו חושבה בחסר וכי הוא זכאי לקיצבה גבוהה יותר.</w:t>
      </w:r>
    </w:p>
    <w:p w14:paraId="24A7FF9D" w14:textId="2609CEAC" w:rsidR="006A4DE7" w:rsidRDefault="006A4DE7" w:rsidP="002443EF">
      <w:pPr>
        <w:pStyle w:val="a3"/>
        <w:spacing w:after="0" w:line="360" w:lineRule="auto"/>
        <w:ind w:left="444"/>
        <w:jc w:val="both"/>
        <w:rPr>
          <w:rFonts w:ascii="David" w:hAnsi="David" w:cs="David"/>
          <w:sz w:val="24"/>
          <w:szCs w:val="24"/>
          <w:rtl/>
        </w:rPr>
      </w:pPr>
      <w:r>
        <w:rPr>
          <w:rFonts w:ascii="David" w:hAnsi="David" w:cs="David" w:hint="cs"/>
          <w:sz w:val="24"/>
          <w:szCs w:val="24"/>
          <w:rtl/>
        </w:rPr>
        <w:t>מכאן ואילך ועד לשנת 2019 פנה התובע פעמים רבות אל נש"מ ואל הממונה על הגימלאות אך כל פניותיו נענו בהתחמקות או בה</w:t>
      </w:r>
      <w:r w:rsidR="001A1C3A">
        <w:rPr>
          <w:rFonts w:ascii="David" w:hAnsi="David" w:cs="David" w:hint="cs"/>
          <w:sz w:val="24"/>
          <w:szCs w:val="24"/>
          <w:rtl/>
        </w:rPr>
        <w:t>ב</w:t>
      </w:r>
      <w:r>
        <w:rPr>
          <w:rFonts w:ascii="David" w:hAnsi="David" w:cs="David" w:hint="cs"/>
          <w:sz w:val="24"/>
          <w:szCs w:val="24"/>
          <w:rtl/>
        </w:rPr>
        <w:t>טחות "לבדוק את הנושא".</w:t>
      </w:r>
    </w:p>
    <w:p w14:paraId="6FB77D07" w14:textId="4C0A5D1E" w:rsidR="005378D5" w:rsidRPr="00D72ED9" w:rsidRDefault="005378D5" w:rsidP="002443EF">
      <w:pPr>
        <w:pStyle w:val="a3"/>
        <w:numPr>
          <w:ilvl w:val="0"/>
          <w:numId w:val="4"/>
        </w:numPr>
        <w:spacing w:after="0" w:line="360" w:lineRule="auto"/>
        <w:jc w:val="both"/>
        <w:rPr>
          <w:rFonts w:ascii="David" w:hAnsi="David" w:cs="David"/>
          <w:sz w:val="24"/>
          <w:szCs w:val="24"/>
          <w:rtl/>
        </w:rPr>
      </w:pPr>
      <w:r w:rsidRPr="00D72ED9">
        <w:rPr>
          <w:rFonts w:ascii="David" w:hAnsi="David" w:cs="David"/>
          <w:sz w:val="24"/>
          <w:szCs w:val="24"/>
          <w:rtl/>
        </w:rPr>
        <w:t xml:space="preserve">בתאריך 3.10.2019 הגיש התובע תביעה לבית הדין האיזורי לעבודה בירושלים </w:t>
      </w:r>
      <w:r w:rsidR="002443EF">
        <w:rPr>
          <w:rFonts w:ascii="David" w:hAnsi="David" w:cs="David" w:hint="cs"/>
          <w:sz w:val="24"/>
          <w:szCs w:val="24"/>
          <w:rtl/>
        </w:rPr>
        <w:t xml:space="preserve">בתיק זה </w:t>
      </w:r>
      <w:r w:rsidRPr="00D72ED9">
        <w:rPr>
          <w:rFonts w:ascii="David" w:hAnsi="David" w:cs="David"/>
          <w:sz w:val="24"/>
          <w:szCs w:val="24"/>
          <w:rtl/>
        </w:rPr>
        <w:t>בנושאים שונים הקשורים לסדרי פרישתו ולתנאי הפרישה. כל סעיפי התביעה נדחו בעיקר מטעמי התיישנות.</w:t>
      </w:r>
    </w:p>
    <w:p w14:paraId="47929653" w14:textId="001A3B3B" w:rsidR="005378D5" w:rsidRPr="00D72ED9" w:rsidRDefault="005378D5" w:rsidP="002443EF">
      <w:pPr>
        <w:spacing w:after="0" w:line="360" w:lineRule="auto"/>
        <w:ind w:left="444"/>
        <w:jc w:val="both"/>
        <w:rPr>
          <w:rFonts w:ascii="David" w:hAnsi="David" w:cs="David"/>
          <w:sz w:val="24"/>
          <w:szCs w:val="24"/>
          <w:rtl/>
        </w:rPr>
      </w:pPr>
      <w:r w:rsidRPr="00D72ED9">
        <w:rPr>
          <w:rFonts w:ascii="David" w:hAnsi="David" w:cs="David"/>
          <w:sz w:val="24"/>
          <w:szCs w:val="24"/>
          <w:rtl/>
        </w:rPr>
        <w:t>התובע הגיש ערעור לבית הדין הארצי ובפסק הדין של בית הדין הארצי מיום 12.10.2021 נקבע כי חלקים מערעורו נדחים ואילו חלקים אחרים יחזרו לדיון בבית הדין האיזורי</w:t>
      </w:r>
      <w:r w:rsidR="006A4DE7">
        <w:rPr>
          <w:rFonts w:ascii="David" w:hAnsi="David" w:cs="David" w:hint="cs"/>
          <w:sz w:val="24"/>
          <w:szCs w:val="24"/>
          <w:rtl/>
        </w:rPr>
        <w:t xml:space="preserve"> (</w:t>
      </w:r>
      <w:r w:rsidR="006A4DE7" w:rsidRPr="006A4DE7">
        <w:rPr>
          <w:rFonts w:ascii="David" w:hAnsi="David" w:cs="David" w:hint="cs"/>
          <w:b/>
          <w:bCs/>
          <w:sz w:val="24"/>
          <w:szCs w:val="24"/>
          <w:rtl/>
        </w:rPr>
        <w:t xml:space="preserve">נספח </w:t>
      </w:r>
      <w:r w:rsidR="00F25091">
        <w:rPr>
          <w:rFonts w:ascii="David" w:hAnsi="David" w:cs="David" w:hint="cs"/>
          <w:b/>
          <w:bCs/>
          <w:sz w:val="24"/>
          <w:szCs w:val="24"/>
          <w:rtl/>
        </w:rPr>
        <w:t>3</w:t>
      </w:r>
      <w:r w:rsidR="006A4DE7">
        <w:rPr>
          <w:rFonts w:ascii="David" w:hAnsi="David" w:cs="David" w:hint="cs"/>
          <w:sz w:val="24"/>
          <w:szCs w:val="24"/>
          <w:rtl/>
        </w:rPr>
        <w:t>)</w:t>
      </w:r>
      <w:r w:rsidRPr="00D72ED9">
        <w:rPr>
          <w:rFonts w:ascii="David" w:hAnsi="David" w:cs="David"/>
          <w:sz w:val="24"/>
          <w:szCs w:val="24"/>
          <w:rtl/>
        </w:rPr>
        <w:t>.</w:t>
      </w:r>
    </w:p>
    <w:p w14:paraId="1F6FBA89" w14:textId="1547C751" w:rsidR="005378D5" w:rsidRPr="00D72ED9" w:rsidRDefault="005378D5" w:rsidP="00914B97">
      <w:pPr>
        <w:pStyle w:val="a3"/>
        <w:numPr>
          <w:ilvl w:val="0"/>
          <w:numId w:val="4"/>
        </w:numPr>
        <w:spacing w:after="0" w:line="360" w:lineRule="auto"/>
        <w:ind w:left="368"/>
        <w:jc w:val="both"/>
        <w:rPr>
          <w:rFonts w:ascii="David" w:hAnsi="David" w:cs="David"/>
          <w:sz w:val="24"/>
          <w:szCs w:val="24"/>
          <w:rtl/>
        </w:rPr>
      </w:pPr>
      <w:r w:rsidRPr="00D72ED9">
        <w:rPr>
          <w:rFonts w:ascii="David" w:hAnsi="David" w:cs="David"/>
          <w:sz w:val="24"/>
          <w:szCs w:val="24"/>
          <w:rtl/>
        </w:rPr>
        <w:t xml:space="preserve">הנושאים שהוחזרו לדיון והכרעה בבית הדין האיזורי </w:t>
      </w:r>
      <w:r w:rsidR="00A7499F" w:rsidRPr="00D72ED9">
        <w:rPr>
          <w:rFonts w:ascii="David" w:hAnsi="David" w:cs="David"/>
          <w:sz w:val="24"/>
          <w:szCs w:val="24"/>
          <w:rtl/>
        </w:rPr>
        <w:t>הם:</w:t>
      </w:r>
    </w:p>
    <w:p w14:paraId="5EB11ADF" w14:textId="751CC7A2" w:rsidR="00A7499F" w:rsidRPr="00D72ED9" w:rsidRDefault="00A7499F" w:rsidP="006A4DE7">
      <w:pPr>
        <w:pStyle w:val="a3"/>
        <w:numPr>
          <w:ilvl w:val="0"/>
          <w:numId w:val="7"/>
        </w:numPr>
        <w:spacing w:after="0" w:line="360" w:lineRule="auto"/>
        <w:jc w:val="both"/>
        <w:rPr>
          <w:rFonts w:ascii="David" w:hAnsi="David" w:cs="David"/>
          <w:sz w:val="24"/>
          <w:szCs w:val="24"/>
        </w:rPr>
      </w:pPr>
      <w:r w:rsidRPr="00D72ED9">
        <w:rPr>
          <w:rFonts w:ascii="David" w:hAnsi="David" w:cs="David"/>
          <w:sz w:val="24"/>
          <w:szCs w:val="24"/>
          <w:rtl/>
        </w:rPr>
        <w:lastRenderedPageBreak/>
        <w:t>הנוסחה לחישוב המשכורת הקובעת לפי הסכם הבכירים.</w:t>
      </w:r>
    </w:p>
    <w:p w14:paraId="7C206131" w14:textId="13F225C5" w:rsidR="00A7499F" w:rsidRPr="00D72ED9" w:rsidRDefault="00A7499F" w:rsidP="006A4DE7">
      <w:pPr>
        <w:pStyle w:val="a3"/>
        <w:numPr>
          <w:ilvl w:val="0"/>
          <w:numId w:val="7"/>
        </w:numPr>
        <w:spacing w:after="0" w:line="360" w:lineRule="auto"/>
        <w:jc w:val="both"/>
        <w:rPr>
          <w:rFonts w:ascii="David" w:hAnsi="David" w:cs="David"/>
          <w:sz w:val="24"/>
          <w:szCs w:val="24"/>
        </w:rPr>
      </w:pPr>
      <w:r w:rsidRPr="00D72ED9">
        <w:rPr>
          <w:rFonts w:ascii="David" w:hAnsi="David" w:cs="David"/>
          <w:sz w:val="24"/>
          <w:szCs w:val="24"/>
          <w:rtl/>
        </w:rPr>
        <w:t>זכאות המערער לדרגת פרישה (ס' 33 של פסה"ד).</w:t>
      </w:r>
    </w:p>
    <w:p w14:paraId="4454DFB6" w14:textId="0939E390" w:rsidR="00A7499F" w:rsidRPr="00D72ED9" w:rsidRDefault="00A7499F" w:rsidP="00914B97">
      <w:pPr>
        <w:spacing w:after="0" w:line="360" w:lineRule="auto"/>
        <w:ind w:left="368"/>
        <w:jc w:val="both"/>
        <w:rPr>
          <w:rFonts w:ascii="David" w:hAnsi="David" w:cs="David"/>
          <w:sz w:val="24"/>
          <w:szCs w:val="24"/>
          <w:rtl/>
        </w:rPr>
      </w:pPr>
      <w:r w:rsidRPr="00D72ED9">
        <w:rPr>
          <w:rFonts w:ascii="David" w:hAnsi="David" w:cs="David"/>
          <w:sz w:val="24"/>
          <w:szCs w:val="24"/>
          <w:rtl/>
        </w:rPr>
        <w:t>בית הדין הארצי הוסיף כי בבירור שאלות אלה יש לבחון האם ההחלטות בנושא זה נתקבלו ע"י הממונה על הגמלאות על פי סמכותו בדין וכפופות להתיישנות שבחוק או שהן בסמכות נציב שירות המדינה וההתיישנות עליהן על פי חוק ההתיישנות היא זו שבדין.</w:t>
      </w:r>
    </w:p>
    <w:p w14:paraId="7F49DED7" w14:textId="13118DFF" w:rsidR="00E91402" w:rsidRPr="006A4DE7" w:rsidRDefault="00E91402" w:rsidP="006A4DE7">
      <w:pPr>
        <w:pStyle w:val="a3"/>
        <w:numPr>
          <w:ilvl w:val="0"/>
          <w:numId w:val="4"/>
        </w:numPr>
        <w:spacing w:after="0" w:line="360" w:lineRule="auto"/>
        <w:jc w:val="both"/>
        <w:rPr>
          <w:rFonts w:ascii="David" w:hAnsi="David" w:cs="David"/>
          <w:sz w:val="24"/>
          <w:szCs w:val="24"/>
          <w:rtl/>
        </w:rPr>
      </w:pPr>
      <w:r w:rsidRPr="006A4DE7">
        <w:rPr>
          <w:rFonts w:ascii="David" w:hAnsi="David" w:cs="David"/>
          <w:sz w:val="24"/>
          <w:szCs w:val="24"/>
          <w:rtl/>
        </w:rPr>
        <w:t>בנוסף לנושאים אלה החזיר בית הדין הארצי לכב' בית דין זה גם סמכות לדון בתביעה לפיצוי כספי בעניין אופן הטיפול בפניותיו של התובע לרשויות השונות בנושא תנאי פרישתו (ס' 50 של פס' הדין הארצי).</w:t>
      </w:r>
    </w:p>
    <w:p w14:paraId="6421248F" w14:textId="665FEED4" w:rsidR="00A7499F" w:rsidRDefault="00A7499F" w:rsidP="006A4DE7">
      <w:pPr>
        <w:pStyle w:val="a3"/>
        <w:numPr>
          <w:ilvl w:val="0"/>
          <w:numId w:val="4"/>
        </w:numPr>
        <w:spacing w:after="0" w:line="360" w:lineRule="auto"/>
        <w:ind w:left="368"/>
        <w:jc w:val="both"/>
        <w:rPr>
          <w:rFonts w:ascii="David" w:hAnsi="David" w:cs="David"/>
          <w:sz w:val="24"/>
          <w:szCs w:val="24"/>
        </w:rPr>
      </w:pPr>
      <w:r w:rsidRPr="00E91402">
        <w:rPr>
          <w:rFonts w:ascii="David" w:hAnsi="David" w:cs="David"/>
          <w:sz w:val="24"/>
          <w:szCs w:val="24"/>
          <w:rtl/>
        </w:rPr>
        <w:t xml:space="preserve">על יסוד פסק דין זה חוזר התובע אל בית הדין </w:t>
      </w:r>
      <w:r w:rsidR="006A4DE7">
        <w:rPr>
          <w:rFonts w:ascii="David" w:hAnsi="David" w:cs="David" w:hint="cs"/>
          <w:sz w:val="24"/>
          <w:szCs w:val="24"/>
          <w:rtl/>
        </w:rPr>
        <w:t>נכבד זה</w:t>
      </w:r>
      <w:r w:rsidRPr="00E91402">
        <w:rPr>
          <w:rFonts w:ascii="David" w:hAnsi="David" w:cs="David"/>
          <w:sz w:val="24"/>
          <w:szCs w:val="24"/>
          <w:rtl/>
        </w:rPr>
        <w:t xml:space="preserve"> ומבקש להכריע בשאלות שקבע בית הדין הארצי.</w:t>
      </w:r>
    </w:p>
    <w:p w14:paraId="65FFDB22" w14:textId="77777777" w:rsidR="001B0264" w:rsidRDefault="001B0264" w:rsidP="001B0264">
      <w:pPr>
        <w:pStyle w:val="a3"/>
        <w:spacing w:after="0" w:line="360" w:lineRule="auto"/>
        <w:jc w:val="both"/>
        <w:rPr>
          <w:rFonts w:ascii="David" w:hAnsi="David" w:cs="David"/>
          <w:sz w:val="24"/>
          <w:szCs w:val="24"/>
        </w:rPr>
      </w:pPr>
    </w:p>
    <w:p w14:paraId="017C5649" w14:textId="79A4C21D" w:rsidR="00E91402" w:rsidRPr="001B0264" w:rsidRDefault="001B0264" w:rsidP="00E91402">
      <w:pPr>
        <w:spacing w:after="0" w:line="360" w:lineRule="auto"/>
        <w:ind w:left="360"/>
        <w:jc w:val="both"/>
        <w:rPr>
          <w:rFonts w:ascii="David" w:hAnsi="David" w:cs="David"/>
          <w:b/>
          <w:bCs/>
          <w:sz w:val="24"/>
          <w:szCs w:val="24"/>
          <w:u w:val="single"/>
          <w:rtl/>
        </w:rPr>
      </w:pPr>
      <w:r w:rsidRPr="001B0264">
        <w:rPr>
          <w:rFonts w:ascii="David" w:hAnsi="David" w:cs="David" w:hint="cs"/>
          <w:b/>
          <w:bCs/>
          <w:sz w:val="24"/>
          <w:szCs w:val="24"/>
          <w:u w:val="single"/>
          <w:rtl/>
        </w:rPr>
        <w:t>הטיעונים המשפטיים</w:t>
      </w:r>
    </w:p>
    <w:p w14:paraId="3FFA22AD" w14:textId="5AC06568" w:rsidR="000F4D9F" w:rsidRDefault="000F4D9F"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כאמור, הנתונים הקובעים את שיעור גימלתו של התובע נקבעו לראשונה במכתבו של מר אהרונוב</w:t>
      </w:r>
      <w:r w:rsidR="00C20DA4">
        <w:rPr>
          <w:rFonts w:ascii="David" w:hAnsi="David" w:cs="David" w:hint="cs"/>
          <w:sz w:val="24"/>
          <w:szCs w:val="24"/>
          <w:rtl/>
        </w:rPr>
        <w:t xml:space="preserve"> מנש"מ</w:t>
      </w:r>
      <w:r>
        <w:rPr>
          <w:rFonts w:ascii="David" w:hAnsi="David" w:cs="David" w:hint="cs"/>
          <w:sz w:val="24"/>
          <w:szCs w:val="24"/>
          <w:rtl/>
        </w:rPr>
        <w:t xml:space="preserve"> אל משרד האוצר ביום 21.8.12</w:t>
      </w:r>
      <w:r w:rsidR="00C20DA4">
        <w:rPr>
          <w:rFonts w:ascii="David" w:hAnsi="David" w:cs="David" w:hint="cs"/>
          <w:sz w:val="24"/>
          <w:szCs w:val="24"/>
          <w:rtl/>
        </w:rPr>
        <w:t xml:space="preserve"> (</w:t>
      </w:r>
      <w:r w:rsidR="00C20DA4">
        <w:rPr>
          <w:rFonts w:ascii="David" w:hAnsi="David" w:cs="David" w:hint="cs"/>
          <w:b/>
          <w:bCs/>
          <w:sz w:val="24"/>
          <w:szCs w:val="24"/>
          <w:rtl/>
        </w:rPr>
        <w:t>נספח 2</w:t>
      </w:r>
      <w:r w:rsidR="00C20DA4">
        <w:rPr>
          <w:rFonts w:ascii="David" w:hAnsi="David" w:cs="David" w:hint="cs"/>
          <w:sz w:val="24"/>
          <w:szCs w:val="24"/>
          <w:rtl/>
        </w:rPr>
        <w:t>)</w:t>
      </w:r>
      <w:r>
        <w:rPr>
          <w:rFonts w:ascii="David" w:hAnsi="David" w:cs="David" w:hint="cs"/>
          <w:sz w:val="24"/>
          <w:szCs w:val="24"/>
          <w:rtl/>
        </w:rPr>
        <w:t>.</w:t>
      </w:r>
    </w:p>
    <w:p w14:paraId="5D1B2B39" w14:textId="37A0ADD8" w:rsidR="000F4D9F" w:rsidRDefault="000F4D9F" w:rsidP="000F4D9F">
      <w:pPr>
        <w:pStyle w:val="a3"/>
        <w:spacing w:after="0" w:line="360" w:lineRule="auto"/>
        <w:ind w:left="444"/>
        <w:jc w:val="both"/>
        <w:rPr>
          <w:rFonts w:ascii="David" w:hAnsi="David" w:cs="David"/>
          <w:sz w:val="24"/>
          <w:szCs w:val="24"/>
          <w:rtl/>
        </w:rPr>
      </w:pPr>
      <w:r>
        <w:rPr>
          <w:rFonts w:ascii="David" w:hAnsi="David" w:cs="David" w:hint="cs"/>
          <w:sz w:val="24"/>
          <w:szCs w:val="24"/>
          <w:rtl/>
        </w:rPr>
        <w:t xml:space="preserve">מכתב זה היה הבסיס והיסוד לכל ההחלטות </w:t>
      </w:r>
      <w:r w:rsidR="00C20DA4">
        <w:rPr>
          <w:rFonts w:ascii="David" w:hAnsi="David" w:cs="David" w:hint="cs"/>
          <w:sz w:val="24"/>
          <w:szCs w:val="24"/>
          <w:rtl/>
        </w:rPr>
        <w:t xml:space="preserve">והחישובים שקבע </w:t>
      </w:r>
      <w:r>
        <w:rPr>
          <w:rFonts w:ascii="David" w:hAnsi="David" w:cs="David" w:hint="cs"/>
          <w:sz w:val="24"/>
          <w:szCs w:val="24"/>
          <w:rtl/>
        </w:rPr>
        <w:t>בהמשך הממונה על הגימלאות ובהתאם לנתוני</w:t>
      </w:r>
      <w:r w:rsidR="00C20DA4">
        <w:rPr>
          <w:rFonts w:ascii="David" w:hAnsi="David" w:cs="David" w:hint="cs"/>
          <w:sz w:val="24"/>
          <w:szCs w:val="24"/>
          <w:rtl/>
        </w:rPr>
        <w:t xml:space="preserve"> נש"מ</w:t>
      </w:r>
      <w:r>
        <w:rPr>
          <w:rFonts w:ascii="David" w:hAnsi="David" w:cs="David" w:hint="cs"/>
          <w:sz w:val="24"/>
          <w:szCs w:val="24"/>
          <w:rtl/>
        </w:rPr>
        <w:t xml:space="preserve"> חושבה ושולמה מאז גימלתו.</w:t>
      </w:r>
    </w:p>
    <w:p w14:paraId="2A3A0DA3" w14:textId="5D56F035" w:rsidR="00C20DA4" w:rsidRDefault="00C20DA4" w:rsidP="000F4D9F">
      <w:pPr>
        <w:pStyle w:val="a3"/>
        <w:spacing w:after="0" w:line="360" w:lineRule="auto"/>
        <w:ind w:left="444"/>
        <w:jc w:val="both"/>
        <w:rPr>
          <w:rFonts w:ascii="David" w:hAnsi="David" w:cs="David"/>
          <w:sz w:val="24"/>
          <w:szCs w:val="24"/>
          <w:rtl/>
        </w:rPr>
      </w:pPr>
      <w:r>
        <w:rPr>
          <w:rFonts w:ascii="David" w:hAnsi="David" w:cs="David" w:hint="cs"/>
          <w:sz w:val="24"/>
          <w:szCs w:val="24"/>
          <w:rtl/>
        </w:rPr>
        <w:t>מכתבו של מר אהרונוב הוא גם מוקד השגותיו של התובע על דרך חישוב גימלתו. התובע חולק על קביעתו (ס' 3) כי המשכורת הקובעת תהיה עפ"י דרגה 44+ וכן על נוסחת החישוב שנרשמה בס' 4.</w:t>
      </w:r>
    </w:p>
    <w:p w14:paraId="6822AA03" w14:textId="53409A18" w:rsidR="000F4D9F" w:rsidRDefault="000F4D9F" w:rsidP="00C20DA4">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למכתב </w:t>
      </w:r>
      <w:r w:rsidR="0011087B">
        <w:rPr>
          <w:rFonts w:ascii="David" w:hAnsi="David" w:cs="David" w:hint="cs"/>
          <w:sz w:val="24"/>
          <w:szCs w:val="24"/>
          <w:rtl/>
        </w:rPr>
        <w:t xml:space="preserve">זה </w:t>
      </w:r>
      <w:r w:rsidR="00C20DA4">
        <w:rPr>
          <w:rFonts w:ascii="David" w:hAnsi="David" w:cs="David" w:hint="cs"/>
          <w:sz w:val="24"/>
          <w:szCs w:val="24"/>
          <w:rtl/>
        </w:rPr>
        <w:t xml:space="preserve">גם </w:t>
      </w:r>
      <w:r w:rsidR="0011087B">
        <w:rPr>
          <w:rFonts w:ascii="David" w:hAnsi="David" w:cs="David" w:hint="cs"/>
          <w:sz w:val="24"/>
          <w:szCs w:val="24"/>
          <w:rtl/>
        </w:rPr>
        <w:t>משמעות לשאלת התיישנות תביעתו. מן המכתב ומהצעדים וההתכתבויות בעקבותיו עולה בבירור כי זכויות התובע נקבעו ונוסחו על ידי נציב שירות המדינה וכי תקופת ההתיישנות של תביעתו צרכה להיקבע על פי נתון ראשוני זה.</w:t>
      </w:r>
    </w:p>
    <w:p w14:paraId="70647F28" w14:textId="6517E201" w:rsidR="00443EA4" w:rsidRDefault="00443EA4" w:rsidP="00443EA4">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מסקנה זו מתאשרת גם במכתבה של הגב' חנה שוורץ, מנהלת תחום הגימלאות בחשב הכללי, מיום 10 דצמבר 2012, שבו היא מציינת בס' 1 ואף מדגישה כי קיצבת הפרישה עפ"י ס' 20 לחוק, בשיעור של 70% מהמשכורת הקובעת של חוזה בכירים, בהתאם לאישור נש"מ מיום 21.8.2012 ... (</w:t>
      </w:r>
      <w:r w:rsidRPr="00C80962">
        <w:rPr>
          <w:rFonts w:ascii="David" w:hAnsi="David" w:cs="David" w:hint="cs"/>
          <w:b/>
          <w:bCs/>
          <w:sz w:val="24"/>
          <w:szCs w:val="24"/>
          <w:rtl/>
        </w:rPr>
        <w:t xml:space="preserve">נספח </w:t>
      </w:r>
      <w:r w:rsidR="006C1520">
        <w:rPr>
          <w:rFonts w:ascii="David" w:hAnsi="David" w:cs="David" w:hint="cs"/>
          <w:b/>
          <w:bCs/>
          <w:sz w:val="24"/>
          <w:szCs w:val="24"/>
          <w:rtl/>
        </w:rPr>
        <w:t>2</w:t>
      </w:r>
      <w:r>
        <w:rPr>
          <w:rFonts w:ascii="David" w:hAnsi="David" w:cs="David" w:hint="cs"/>
          <w:sz w:val="24"/>
          <w:szCs w:val="24"/>
          <w:rtl/>
        </w:rPr>
        <w:t>) כלומר מכתבו של מר אהרונוב הוא הבסיס להליכים שנקט הממונה על הגימלאות.</w:t>
      </w:r>
    </w:p>
    <w:p w14:paraId="65E425AE" w14:textId="040A0A33" w:rsidR="001B0264" w:rsidRDefault="001B0264" w:rsidP="001B0264">
      <w:pPr>
        <w:pStyle w:val="a3"/>
        <w:numPr>
          <w:ilvl w:val="0"/>
          <w:numId w:val="4"/>
        </w:numPr>
        <w:spacing w:after="0" w:line="360" w:lineRule="auto"/>
        <w:jc w:val="both"/>
        <w:rPr>
          <w:rFonts w:ascii="David" w:hAnsi="David" w:cs="David"/>
          <w:sz w:val="24"/>
          <w:szCs w:val="24"/>
        </w:rPr>
      </w:pPr>
      <w:r w:rsidRPr="0011087B">
        <w:rPr>
          <w:rFonts w:ascii="David" w:hAnsi="David" w:cs="David" w:hint="cs"/>
          <w:sz w:val="24"/>
          <w:szCs w:val="24"/>
          <w:rtl/>
        </w:rPr>
        <w:t>התובע חולק על האמור בס' 3 של המכתב שקבע כי משכורתו עד לתאריך 31.3.1990 תהיה עפ"י דרגה 44+. התובע סבור כי היה צורך לקבוע שדרגת הפרישה היא 46+ שהיא הדרגה העליונה בשיא הותק.</w:t>
      </w:r>
    </w:p>
    <w:p w14:paraId="10360C4A" w14:textId="1A856809" w:rsidR="00EF6047" w:rsidRDefault="00EF6047" w:rsidP="00EF6047">
      <w:pPr>
        <w:spacing w:after="0" w:line="360" w:lineRule="auto"/>
        <w:jc w:val="both"/>
        <w:rPr>
          <w:rFonts w:ascii="David" w:hAnsi="David" w:cs="David"/>
          <w:sz w:val="24"/>
          <w:szCs w:val="24"/>
          <w:rtl/>
        </w:rPr>
      </w:pPr>
    </w:p>
    <w:p w14:paraId="54FA1D25" w14:textId="77777777" w:rsidR="002C2B2A" w:rsidRDefault="00EF6047" w:rsidP="0048657D">
      <w:pPr>
        <w:pStyle w:val="a3"/>
        <w:spacing w:after="0" w:line="360" w:lineRule="auto"/>
        <w:ind w:left="444"/>
        <w:jc w:val="both"/>
        <w:rPr>
          <w:ins w:id="548" w:author="Shimon" w:date="2022-05-18T17:08:00Z"/>
          <w:rFonts w:ascii="David" w:hAnsi="David" w:cs="David"/>
          <w:b/>
          <w:bCs/>
          <w:sz w:val="24"/>
          <w:szCs w:val="24"/>
          <w:u w:val="single"/>
          <w:rtl/>
        </w:rPr>
      </w:pPr>
      <w:r>
        <w:rPr>
          <w:rFonts w:ascii="David" w:hAnsi="David" w:cs="David" w:hint="cs"/>
          <w:b/>
          <w:bCs/>
          <w:sz w:val="24"/>
          <w:szCs w:val="24"/>
          <w:u w:val="single"/>
          <w:rtl/>
        </w:rPr>
        <w:t>ואלה נימוקי התביעה:</w:t>
      </w:r>
    </w:p>
    <w:p w14:paraId="02AD50B4" w14:textId="77777777" w:rsidR="003151A3" w:rsidRPr="003151A3" w:rsidRDefault="002C2B2A" w:rsidP="0048657D">
      <w:pPr>
        <w:pStyle w:val="a3"/>
        <w:spacing w:after="0" w:line="360" w:lineRule="auto"/>
        <w:ind w:left="444"/>
        <w:jc w:val="both"/>
        <w:rPr>
          <w:ins w:id="549" w:author="Shimon" w:date="2022-05-18T17:15:00Z"/>
          <w:rFonts w:ascii="David" w:hAnsi="David" w:cs="David"/>
          <w:b/>
          <w:bCs/>
          <w:sz w:val="24"/>
          <w:szCs w:val="24"/>
          <w:highlight w:val="yellow"/>
          <w:rtl/>
          <w:rPrChange w:id="550" w:author="Shimon" w:date="2022-05-18T17:16:00Z">
            <w:rPr>
              <w:ins w:id="551" w:author="Shimon" w:date="2022-05-18T17:15:00Z"/>
              <w:rFonts w:ascii="David" w:hAnsi="David" w:cs="David"/>
              <w:b/>
              <w:bCs/>
              <w:sz w:val="24"/>
              <w:szCs w:val="24"/>
              <w:highlight w:val="yellow"/>
              <w:u w:val="single"/>
              <w:rtl/>
            </w:rPr>
          </w:rPrChange>
        </w:rPr>
      </w:pPr>
      <w:ins w:id="552" w:author="Shimon" w:date="2022-05-18T17:02:00Z">
        <w:r w:rsidRPr="003151A3">
          <w:rPr>
            <w:rFonts w:ascii="David" w:hAnsi="David" w:cs="David" w:hint="eastAsia"/>
            <w:b/>
            <w:bCs/>
            <w:sz w:val="24"/>
            <w:szCs w:val="24"/>
            <w:highlight w:val="yellow"/>
            <w:rtl/>
            <w:rPrChange w:id="553" w:author="Shimon" w:date="2022-05-18T17:16:00Z">
              <w:rPr>
                <w:rFonts w:ascii="David" w:hAnsi="David" w:cs="David" w:hint="eastAsia"/>
                <w:b/>
                <w:bCs/>
                <w:sz w:val="24"/>
                <w:szCs w:val="24"/>
                <w:u w:val="single"/>
                <w:rtl/>
              </w:rPr>
            </w:rPrChange>
          </w:rPr>
          <w:t>אני</w:t>
        </w:r>
        <w:r w:rsidRPr="003151A3">
          <w:rPr>
            <w:rFonts w:ascii="David" w:hAnsi="David" w:cs="David"/>
            <w:b/>
            <w:bCs/>
            <w:sz w:val="24"/>
            <w:szCs w:val="24"/>
            <w:highlight w:val="yellow"/>
            <w:rtl/>
            <w:rPrChange w:id="554" w:author="Shimon" w:date="2022-05-18T17:16:00Z">
              <w:rPr>
                <w:rFonts w:ascii="David" w:hAnsi="David" w:cs="David"/>
                <w:b/>
                <w:bCs/>
                <w:sz w:val="24"/>
                <w:szCs w:val="24"/>
                <w:u w:val="single"/>
                <w:rtl/>
              </w:rPr>
            </w:rPrChange>
          </w:rPr>
          <w:t xml:space="preserve"> </w:t>
        </w:r>
        <w:r w:rsidRPr="003151A3">
          <w:rPr>
            <w:rFonts w:ascii="David" w:hAnsi="David" w:cs="David" w:hint="eastAsia"/>
            <w:b/>
            <w:bCs/>
            <w:sz w:val="24"/>
            <w:szCs w:val="24"/>
            <w:highlight w:val="yellow"/>
            <w:rtl/>
            <w:rPrChange w:id="555" w:author="Shimon" w:date="2022-05-18T17:16:00Z">
              <w:rPr>
                <w:rFonts w:ascii="David" w:hAnsi="David" w:cs="David" w:hint="eastAsia"/>
                <w:b/>
                <w:bCs/>
                <w:sz w:val="24"/>
                <w:szCs w:val="24"/>
                <w:u w:val="single"/>
                <w:rtl/>
              </w:rPr>
            </w:rPrChange>
          </w:rPr>
          <w:t>בדיעה</w:t>
        </w:r>
        <w:r w:rsidRPr="003151A3">
          <w:rPr>
            <w:rFonts w:ascii="David" w:hAnsi="David" w:cs="David"/>
            <w:b/>
            <w:bCs/>
            <w:sz w:val="24"/>
            <w:szCs w:val="24"/>
            <w:highlight w:val="yellow"/>
            <w:rtl/>
            <w:rPrChange w:id="556" w:author="Shimon" w:date="2022-05-18T17:16:00Z">
              <w:rPr>
                <w:rFonts w:ascii="David" w:hAnsi="David" w:cs="David"/>
                <w:b/>
                <w:bCs/>
                <w:sz w:val="24"/>
                <w:szCs w:val="24"/>
                <w:u w:val="single"/>
                <w:rtl/>
              </w:rPr>
            </w:rPrChange>
          </w:rPr>
          <w:t xml:space="preserve"> ש</w:t>
        </w:r>
      </w:ins>
      <w:ins w:id="557" w:author="Shimon" w:date="2022-05-18T17:04:00Z">
        <w:r w:rsidRPr="003151A3">
          <w:rPr>
            <w:rFonts w:ascii="David" w:hAnsi="David" w:cs="David" w:hint="eastAsia"/>
            <w:b/>
            <w:bCs/>
            <w:sz w:val="24"/>
            <w:szCs w:val="24"/>
            <w:highlight w:val="yellow"/>
            <w:rtl/>
            <w:rPrChange w:id="558" w:author="Shimon" w:date="2022-05-18T17:16:00Z">
              <w:rPr>
                <w:rFonts w:ascii="David" w:hAnsi="David" w:cs="David" w:hint="eastAsia"/>
                <w:b/>
                <w:bCs/>
                <w:sz w:val="24"/>
                <w:szCs w:val="24"/>
                <w:u w:val="single"/>
                <w:rtl/>
              </w:rPr>
            </w:rPrChange>
          </w:rPr>
          <w:t>עדיף</w:t>
        </w:r>
      </w:ins>
      <w:ins w:id="559" w:author="Shimon" w:date="2022-05-18T17:02:00Z">
        <w:r w:rsidRPr="003151A3">
          <w:rPr>
            <w:rFonts w:ascii="David" w:hAnsi="David" w:cs="David"/>
            <w:b/>
            <w:bCs/>
            <w:sz w:val="24"/>
            <w:szCs w:val="24"/>
            <w:highlight w:val="yellow"/>
            <w:rtl/>
            <w:rPrChange w:id="560" w:author="Shimon" w:date="2022-05-18T17:16:00Z">
              <w:rPr>
                <w:rFonts w:ascii="David" w:hAnsi="David" w:cs="David"/>
                <w:b/>
                <w:bCs/>
                <w:sz w:val="24"/>
                <w:szCs w:val="24"/>
                <w:u w:val="single"/>
                <w:rtl/>
              </w:rPr>
            </w:rPrChange>
          </w:rPr>
          <w:t xml:space="preserve"> </w:t>
        </w:r>
      </w:ins>
      <w:ins w:id="561" w:author="Shimon" w:date="2022-05-18T17:15:00Z">
        <w:r w:rsidR="003151A3" w:rsidRPr="003151A3">
          <w:rPr>
            <w:rFonts w:ascii="David" w:hAnsi="David" w:cs="David" w:hint="eastAsia"/>
            <w:b/>
            <w:bCs/>
            <w:sz w:val="24"/>
            <w:szCs w:val="24"/>
            <w:highlight w:val="yellow"/>
            <w:rtl/>
            <w:rPrChange w:id="562" w:author="Shimon" w:date="2022-05-18T17:16:00Z">
              <w:rPr>
                <w:rFonts w:ascii="David" w:hAnsi="David" w:cs="David" w:hint="eastAsia"/>
                <w:b/>
                <w:bCs/>
                <w:sz w:val="24"/>
                <w:szCs w:val="24"/>
                <w:highlight w:val="yellow"/>
                <w:u w:val="single"/>
                <w:rtl/>
              </w:rPr>
            </w:rPrChange>
          </w:rPr>
          <w:t>להפוך</w:t>
        </w:r>
        <w:r w:rsidR="003151A3" w:rsidRPr="003151A3">
          <w:rPr>
            <w:rFonts w:ascii="David" w:hAnsi="David" w:cs="David"/>
            <w:b/>
            <w:bCs/>
            <w:sz w:val="24"/>
            <w:szCs w:val="24"/>
            <w:highlight w:val="yellow"/>
            <w:rtl/>
            <w:rPrChange w:id="563" w:author="Shimon" w:date="2022-05-18T17:16:00Z">
              <w:rPr>
                <w:rFonts w:ascii="David" w:hAnsi="David" w:cs="David"/>
                <w:b/>
                <w:bCs/>
                <w:sz w:val="24"/>
                <w:szCs w:val="24"/>
                <w:highlight w:val="yellow"/>
                <w:u w:val="single"/>
                <w:rtl/>
              </w:rPr>
            </w:rPrChange>
          </w:rPr>
          <w:t xml:space="preserve"> את הסדר: </w:t>
        </w:r>
      </w:ins>
    </w:p>
    <w:p w14:paraId="5372CC0A" w14:textId="77777777" w:rsidR="003151A3" w:rsidRPr="003151A3" w:rsidRDefault="002C2B2A" w:rsidP="0048657D">
      <w:pPr>
        <w:pStyle w:val="a3"/>
        <w:spacing w:after="0" w:line="360" w:lineRule="auto"/>
        <w:ind w:left="444"/>
        <w:jc w:val="both"/>
        <w:rPr>
          <w:ins w:id="564" w:author="Shimon" w:date="2022-05-18T17:16:00Z"/>
          <w:rFonts w:ascii="David" w:hAnsi="David" w:cs="David"/>
          <w:b/>
          <w:bCs/>
          <w:sz w:val="24"/>
          <w:szCs w:val="24"/>
          <w:highlight w:val="yellow"/>
          <w:rtl/>
          <w:rPrChange w:id="565" w:author="Shimon" w:date="2022-05-18T17:16:00Z">
            <w:rPr>
              <w:ins w:id="566" w:author="Shimon" w:date="2022-05-18T17:16:00Z"/>
              <w:rFonts w:ascii="David" w:hAnsi="David" w:cs="David"/>
              <w:b/>
              <w:bCs/>
              <w:sz w:val="24"/>
              <w:szCs w:val="24"/>
              <w:highlight w:val="yellow"/>
              <w:u w:val="single"/>
              <w:rtl/>
            </w:rPr>
          </w:rPrChange>
        </w:rPr>
      </w:pPr>
      <w:ins w:id="567" w:author="Shimon" w:date="2022-05-18T17:02:00Z">
        <w:r w:rsidRPr="003151A3">
          <w:rPr>
            <w:rFonts w:ascii="David" w:hAnsi="David" w:cs="David" w:hint="eastAsia"/>
            <w:b/>
            <w:bCs/>
            <w:sz w:val="24"/>
            <w:szCs w:val="24"/>
            <w:highlight w:val="yellow"/>
            <w:rtl/>
            <w:rPrChange w:id="568" w:author="Shimon" w:date="2022-05-18T17:16:00Z">
              <w:rPr>
                <w:rFonts w:ascii="David" w:hAnsi="David" w:cs="David" w:hint="eastAsia"/>
                <w:b/>
                <w:bCs/>
                <w:sz w:val="24"/>
                <w:szCs w:val="24"/>
                <w:u w:val="single"/>
                <w:rtl/>
              </w:rPr>
            </w:rPrChange>
          </w:rPr>
          <w:t>להתחיל</w:t>
        </w:r>
        <w:r w:rsidRPr="003151A3">
          <w:rPr>
            <w:rFonts w:ascii="David" w:hAnsi="David" w:cs="David"/>
            <w:b/>
            <w:bCs/>
            <w:sz w:val="24"/>
            <w:szCs w:val="24"/>
            <w:highlight w:val="yellow"/>
            <w:rtl/>
            <w:rPrChange w:id="569" w:author="Shimon" w:date="2022-05-18T17:16:00Z">
              <w:rPr>
                <w:rFonts w:ascii="David" w:hAnsi="David" w:cs="David"/>
                <w:b/>
                <w:bCs/>
                <w:sz w:val="24"/>
                <w:szCs w:val="24"/>
                <w:u w:val="single"/>
                <w:rtl/>
              </w:rPr>
            </w:rPrChange>
          </w:rPr>
          <w:t xml:space="preserve"> </w:t>
        </w:r>
      </w:ins>
      <w:ins w:id="570" w:author="Shimon" w:date="2022-05-18T17:09:00Z">
        <w:r w:rsidRPr="003151A3">
          <w:rPr>
            <w:rFonts w:ascii="David" w:hAnsi="David" w:cs="David" w:hint="eastAsia"/>
            <w:b/>
            <w:bCs/>
            <w:sz w:val="24"/>
            <w:szCs w:val="24"/>
            <w:highlight w:val="yellow"/>
            <w:rtl/>
            <w:rPrChange w:id="571" w:author="Shimon" w:date="2022-05-18T17:16:00Z">
              <w:rPr>
                <w:rFonts w:ascii="David" w:hAnsi="David" w:cs="David" w:hint="eastAsia"/>
                <w:b/>
                <w:bCs/>
                <w:sz w:val="24"/>
                <w:szCs w:val="24"/>
                <w:highlight w:val="yellow"/>
                <w:u w:val="single"/>
                <w:rtl/>
              </w:rPr>
            </w:rPrChange>
          </w:rPr>
          <w:t>בטיעונים</w:t>
        </w:r>
        <w:r w:rsidRPr="003151A3">
          <w:rPr>
            <w:rFonts w:ascii="David" w:hAnsi="David" w:cs="David"/>
            <w:b/>
            <w:bCs/>
            <w:sz w:val="24"/>
            <w:szCs w:val="24"/>
            <w:highlight w:val="yellow"/>
            <w:rtl/>
            <w:rPrChange w:id="572" w:author="Shimon" w:date="2022-05-18T17:16:00Z">
              <w:rPr>
                <w:rFonts w:ascii="David" w:hAnsi="David" w:cs="David"/>
                <w:b/>
                <w:bCs/>
                <w:sz w:val="24"/>
                <w:szCs w:val="24"/>
                <w:highlight w:val="yellow"/>
                <w:u w:val="single"/>
                <w:rtl/>
              </w:rPr>
            </w:rPrChange>
          </w:rPr>
          <w:t xml:space="preserve"> </w:t>
        </w:r>
        <w:r w:rsidRPr="003151A3">
          <w:rPr>
            <w:rFonts w:ascii="David" w:hAnsi="David" w:cs="David" w:hint="eastAsia"/>
            <w:b/>
            <w:bCs/>
            <w:sz w:val="24"/>
            <w:szCs w:val="24"/>
            <w:highlight w:val="yellow"/>
            <w:rtl/>
            <w:rPrChange w:id="573" w:author="Shimon" w:date="2022-05-18T17:16:00Z">
              <w:rPr>
                <w:rFonts w:ascii="David" w:hAnsi="David" w:cs="David" w:hint="eastAsia"/>
                <w:b/>
                <w:bCs/>
                <w:sz w:val="24"/>
                <w:szCs w:val="24"/>
                <w:highlight w:val="yellow"/>
                <w:u w:val="single"/>
                <w:rtl/>
              </w:rPr>
            </w:rPrChange>
          </w:rPr>
          <w:t>המתיחסים</w:t>
        </w:r>
        <w:r w:rsidRPr="003151A3">
          <w:rPr>
            <w:rFonts w:ascii="David" w:hAnsi="David" w:cs="David"/>
            <w:b/>
            <w:bCs/>
            <w:sz w:val="24"/>
            <w:szCs w:val="24"/>
            <w:highlight w:val="yellow"/>
            <w:rtl/>
            <w:rPrChange w:id="574" w:author="Shimon" w:date="2022-05-18T17:16:00Z">
              <w:rPr>
                <w:rFonts w:ascii="David" w:hAnsi="David" w:cs="David"/>
                <w:b/>
                <w:bCs/>
                <w:sz w:val="24"/>
                <w:szCs w:val="24"/>
                <w:highlight w:val="yellow"/>
                <w:u w:val="single"/>
                <w:rtl/>
              </w:rPr>
            </w:rPrChange>
          </w:rPr>
          <w:t xml:space="preserve"> למ</w:t>
        </w:r>
      </w:ins>
      <w:ins w:id="575" w:author="Shimon" w:date="2022-05-18T17:04:00Z">
        <w:r w:rsidRPr="003151A3">
          <w:rPr>
            <w:rFonts w:ascii="David" w:hAnsi="David" w:cs="David" w:hint="eastAsia"/>
            <w:b/>
            <w:bCs/>
            <w:sz w:val="24"/>
            <w:szCs w:val="24"/>
            <w:highlight w:val="yellow"/>
            <w:rtl/>
            <w:rPrChange w:id="576" w:author="Shimon" w:date="2022-05-18T17:16:00Z">
              <w:rPr>
                <w:rFonts w:ascii="David" w:hAnsi="David" w:cs="David" w:hint="eastAsia"/>
                <w:b/>
                <w:bCs/>
                <w:sz w:val="24"/>
                <w:szCs w:val="24"/>
                <w:u w:val="single"/>
                <w:rtl/>
              </w:rPr>
            </w:rPrChange>
          </w:rPr>
          <w:t>רכיב</w:t>
        </w:r>
        <w:r w:rsidRPr="003151A3">
          <w:rPr>
            <w:rFonts w:ascii="David" w:hAnsi="David" w:cs="David"/>
            <w:b/>
            <w:bCs/>
            <w:sz w:val="24"/>
            <w:szCs w:val="24"/>
            <w:highlight w:val="yellow"/>
            <w:rtl/>
            <w:rPrChange w:id="577" w:author="Shimon" w:date="2022-05-18T17:16:00Z">
              <w:rPr>
                <w:rFonts w:ascii="David" w:hAnsi="David" w:cs="David"/>
                <w:b/>
                <w:bCs/>
                <w:sz w:val="24"/>
                <w:szCs w:val="24"/>
                <w:u w:val="single"/>
                <w:rtl/>
              </w:rPr>
            </w:rPrChange>
          </w:rPr>
          <w:t xml:space="preserve"> </w:t>
        </w:r>
        <w:r w:rsidRPr="003151A3">
          <w:rPr>
            <w:rFonts w:ascii="David" w:hAnsi="David" w:cs="David" w:hint="eastAsia"/>
            <w:b/>
            <w:bCs/>
            <w:sz w:val="24"/>
            <w:szCs w:val="24"/>
            <w:highlight w:val="yellow"/>
            <w:rtl/>
            <w:rPrChange w:id="578" w:author="Shimon" w:date="2022-05-18T17:16:00Z">
              <w:rPr>
                <w:rFonts w:ascii="David" w:hAnsi="David" w:cs="David" w:hint="eastAsia"/>
                <w:b/>
                <w:bCs/>
                <w:sz w:val="24"/>
                <w:szCs w:val="24"/>
                <w:u w:val="single"/>
                <w:rtl/>
              </w:rPr>
            </w:rPrChange>
          </w:rPr>
          <w:t>הגימלה</w:t>
        </w:r>
        <w:r w:rsidRPr="003151A3">
          <w:rPr>
            <w:rFonts w:ascii="David" w:hAnsi="David" w:cs="David"/>
            <w:b/>
            <w:bCs/>
            <w:sz w:val="24"/>
            <w:szCs w:val="24"/>
            <w:highlight w:val="yellow"/>
            <w:rtl/>
            <w:rPrChange w:id="579" w:author="Shimon" w:date="2022-05-18T17:16:00Z">
              <w:rPr>
                <w:rFonts w:ascii="David" w:hAnsi="David" w:cs="David"/>
                <w:b/>
                <w:bCs/>
                <w:sz w:val="24"/>
                <w:szCs w:val="24"/>
                <w:u w:val="single"/>
                <w:rtl/>
              </w:rPr>
            </w:rPrChange>
          </w:rPr>
          <w:t xml:space="preserve"> לפי 12ב.</w:t>
        </w:r>
      </w:ins>
      <w:ins w:id="580" w:author="Shimon" w:date="2022-05-18T17:08:00Z">
        <w:r w:rsidRPr="003151A3">
          <w:rPr>
            <w:rFonts w:ascii="David" w:hAnsi="David" w:cs="David"/>
            <w:b/>
            <w:bCs/>
            <w:sz w:val="24"/>
            <w:szCs w:val="24"/>
            <w:highlight w:val="yellow"/>
            <w:rtl/>
            <w:rPrChange w:id="581" w:author="Shimon" w:date="2022-05-18T17:16:00Z">
              <w:rPr>
                <w:rFonts w:ascii="David" w:hAnsi="David" w:cs="David"/>
                <w:b/>
                <w:bCs/>
                <w:sz w:val="24"/>
                <w:szCs w:val="24"/>
                <w:highlight w:val="yellow"/>
                <w:u w:val="single"/>
                <w:rtl/>
              </w:rPr>
            </w:rPrChange>
          </w:rPr>
          <w:t>(</w:t>
        </w:r>
      </w:ins>
      <w:ins w:id="582" w:author="Shimon" w:date="2022-05-18T17:04:00Z">
        <w:r w:rsidRPr="003151A3">
          <w:rPr>
            <w:rFonts w:ascii="David" w:hAnsi="David" w:cs="David" w:hint="eastAsia"/>
            <w:b/>
            <w:bCs/>
            <w:sz w:val="24"/>
            <w:szCs w:val="24"/>
            <w:highlight w:val="yellow"/>
            <w:rtl/>
            <w:rPrChange w:id="583" w:author="Shimon" w:date="2022-05-18T17:16:00Z">
              <w:rPr>
                <w:rFonts w:ascii="David" w:hAnsi="David" w:cs="David" w:hint="eastAsia"/>
                <w:b/>
                <w:bCs/>
                <w:sz w:val="24"/>
                <w:szCs w:val="24"/>
                <w:u w:val="single"/>
                <w:rtl/>
              </w:rPr>
            </w:rPrChange>
          </w:rPr>
          <w:t>לתקופת</w:t>
        </w:r>
        <w:r w:rsidRPr="003151A3">
          <w:rPr>
            <w:rFonts w:ascii="David" w:hAnsi="David" w:cs="David"/>
            <w:b/>
            <w:bCs/>
            <w:sz w:val="24"/>
            <w:szCs w:val="24"/>
            <w:highlight w:val="yellow"/>
            <w:rtl/>
            <w:rPrChange w:id="584" w:author="Shimon" w:date="2022-05-18T17:16:00Z">
              <w:rPr>
                <w:rFonts w:ascii="David" w:hAnsi="David" w:cs="David"/>
                <w:b/>
                <w:bCs/>
                <w:sz w:val="24"/>
                <w:szCs w:val="24"/>
                <w:u w:val="single"/>
                <w:rtl/>
              </w:rPr>
            </w:rPrChange>
          </w:rPr>
          <w:t xml:space="preserve"> </w:t>
        </w:r>
        <w:r w:rsidRPr="003151A3">
          <w:rPr>
            <w:rFonts w:ascii="David" w:hAnsi="David" w:cs="David" w:hint="eastAsia"/>
            <w:b/>
            <w:bCs/>
            <w:sz w:val="24"/>
            <w:szCs w:val="24"/>
            <w:highlight w:val="yellow"/>
            <w:rtl/>
            <w:rPrChange w:id="585" w:author="Shimon" w:date="2022-05-18T17:16:00Z">
              <w:rPr>
                <w:rFonts w:ascii="David" w:hAnsi="David" w:cs="David" w:hint="eastAsia"/>
                <w:b/>
                <w:bCs/>
                <w:sz w:val="24"/>
                <w:szCs w:val="24"/>
                <w:u w:val="single"/>
                <w:rtl/>
              </w:rPr>
            </w:rPrChange>
          </w:rPr>
          <w:t>העבודה</w:t>
        </w:r>
        <w:r w:rsidRPr="003151A3">
          <w:rPr>
            <w:rFonts w:ascii="David" w:hAnsi="David" w:cs="David"/>
            <w:b/>
            <w:bCs/>
            <w:sz w:val="24"/>
            <w:szCs w:val="24"/>
            <w:highlight w:val="yellow"/>
            <w:rtl/>
            <w:rPrChange w:id="586" w:author="Shimon" w:date="2022-05-18T17:16:00Z">
              <w:rPr>
                <w:rFonts w:ascii="David" w:hAnsi="David" w:cs="David"/>
                <w:b/>
                <w:bCs/>
                <w:sz w:val="24"/>
                <w:szCs w:val="24"/>
                <w:u w:val="single"/>
                <w:rtl/>
              </w:rPr>
            </w:rPrChange>
          </w:rPr>
          <w:t xml:space="preserve"> </w:t>
        </w:r>
        <w:r w:rsidRPr="003151A3">
          <w:rPr>
            <w:rFonts w:ascii="David" w:hAnsi="David" w:cs="David" w:hint="eastAsia"/>
            <w:b/>
            <w:bCs/>
            <w:sz w:val="24"/>
            <w:szCs w:val="24"/>
            <w:highlight w:val="yellow"/>
            <w:rtl/>
            <w:rPrChange w:id="587" w:author="Shimon" w:date="2022-05-18T17:16:00Z">
              <w:rPr>
                <w:rFonts w:ascii="David" w:hAnsi="David" w:cs="David" w:hint="eastAsia"/>
                <w:b/>
                <w:bCs/>
                <w:sz w:val="24"/>
                <w:szCs w:val="24"/>
                <w:u w:val="single"/>
                <w:rtl/>
              </w:rPr>
            </w:rPrChange>
          </w:rPr>
          <w:t>בחוזה</w:t>
        </w:r>
        <w:r w:rsidRPr="003151A3">
          <w:rPr>
            <w:rFonts w:ascii="David" w:hAnsi="David" w:cs="David"/>
            <w:b/>
            <w:bCs/>
            <w:sz w:val="24"/>
            <w:szCs w:val="24"/>
            <w:highlight w:val="yellow"/>
            <w:rtl/>
            <w:rPrChange w:id="588" w:author="Shimon" w:date="2022-05-18T17:16:00Z">
              <w:rPr>
                <w:rFonts w:ascii="David" w:hAnsi="David" w:cs="David"/>
                <w:b/>
                <w:bCs/>
                <w:sz w:val="24"/>
                <w:szCs w:val="24"/>
                <w:u w:val="single"/>
                <w:rtl/>
              </w:rPr>
            </w:rPrChange>
          </w:rPr>
          <w:t>),</w:t>
        </w:r>
      </w:ins>
    </w:p>
    <w:p w14:paraId="0BFB811B" w14:textId="6F3169A0" w:rsidR="003151A3" w:rsidRPr="003151A3" w:rsidRDefault="002C2B2A">
      <w:pPr>
        <w:pStyle w:val="a3"/>
        <w:numPr>
          <w:ilvl w:val="0"/>
          <w:numId w:val="12"/>
        </w:numPr>
        <w:spacing w:after="0" w:line="360" w:lineRule="auto"/>
        <w:jc w:val="both"/>
        <w:rPr>
          <w:ins w:id="589" w:author="Shimon" w:date="2022-05-18T17:16:00Z"/>
          <w:rFonts w:ascii="David" w:hAnsi="David" w:cs="David"/>
          <w:b/>
          <w:bCs/>
          <w:sz w:val="24"/>
          <w:szCs w:val="24"/>
          <w:highlight w:val="yellow"/>
          <w:rtl/>
          <w:rPrChange w:id="590" w:author="Shimon" w:date="2022-05-18T17:16:00Z">
            <w:rPr>
              <w:ins w:id="591" w:author="Shimon" w:date="2022-05-18T17:16:00Z"/>
              <w:rFonts w:ascii="David" w:hAnsi="David" w:cs="David"/>
              <w:b/>
              <w:bCs/>
              <w:sz w:val="24"/>
              <w:szCs w:val="24"/>
              <w:highlight w:val="yellow"/>
              <w:u w:val="single"/>
              <w:rtl/>
            </w:rPr>
          </w:rPrChange>
        </w:rPr>
        <w:pPrChange w:id="592" w:author="Shimon" w:date="2022-05-18T17:16:00Z">
          <w:pPr>
            <w:pStyle w:val="a3"/>
            <w:spacing w:after="0" w:line="360" w:lineRule="auto"/>
            <w:ind w:left="444"/>
            <w:jc w:val="both"/>
          </w:pPr>
        </w:pPrChange>
      </w:pPr>
      <w:ins w:id="593" w:author="Shimon" w:date="2022-05-18T17:05:00Z">
        <w:r w:rsidRPr="003151A3">
          <w:rPr>
            <w:rFonts w:ascii="David" w:hAnsi="David" w:cs="David" w:hint="eastAsia"/>
            <w:b/>
            <w:bCs/>
            <w:sz w:val="24"/>
            <w:szCs w:val="24"/>
            <w:highlight w:val="yellow"/>
            <w:rtl/>
            <w:rPrChange w:id="594" w:author="Shimon" w:date="2022-05-18T17:16:00Z">
              <w:rPr>
                <w:rFonts w:ascii="David" w:hAnsi="David" w:cs="David" w:hint="eastAsia"/>
                <w:b/>
                <w:bCs/>
                <w:sz w:val="24"/>
                <w:szCs w:val="24"/>
                <w:u w:val="single"/>
                <w:rtl/>
              </w:rPr>
            </w:rPrChange>
          </w:rPr>
          <w:t>כי</w:t>
        </w:r>
        <w:r w:rsidRPr="003151A3">
          <w:rPr>
            <w:rFonts w:ascii="David" w:hAnsi="David" w:cs="David"/>
            <w:b/>
            <w:bCs/>
            <w:sz w:val="24"/>
            <w:szCs w:val="24"/>
            <w:highlight w:val="yellow"/>
            <w:rtl/>
            <w:rPrChange w:id="595" w:author="Shimon" w:date="2022-05-18T17:16:00Z">
              <w:rPr>
                <w:rFonts w:ascii="David" w:hAnsi="David" w:cs="David"/>
                <w:b/>
                <w:bCs/>
                <w:sz w:val="24"/>
                <w:szCs w:val="24"/>
                <w:u w:val="single"/>
                <w:rtl/>
              </w:rPr>
            </w:rPrChange>
          </w:rPr>
          <w:t xml:space="preserve"> </w:t>
        </w:r>
        <w:r w:rsidRPr="003151A3">
          <w:rPr>
            <w:rFonts w:ascii="David" w:hAnsi="David" w:cs="David" w:hint="eastAsia"/>
            <w:b/>
            <w:bCs/>
            <w:sz w:val="24"/>
            <w:szCs w:val="24"/>
            <w:highlight w:val="yellow"/>
            <w:rtl/>
            <w:rPrChange w:id="596" w:author="Shimon" w:date="2022-05-18T17:16:00Z">
              <w:rPr>
                <w:rFonts w:ascii="David" w:hAnsi="David" w:cs="David" w:hint="eastAsia"/>
                <w:b/>
                <w:bCs/>
                <w:sz w:val="24"/>
                <w:szCs w:val="24"/>
                <w:u w:val="single"/>
                <w:rtl/>
              </w:rPr>
            </w:rPrChange>
          </w:rPr>
          <w:t>הניסוח</w:t>
        </w:r>
        <w:r w:rsidRPr="003151A3">
          <w:rPr>
            <w:rFonts w:ascii="David" w:hAnsi="David" w:cs="David"/>
            <w:b/>
            <w:bCs/>
            <w:sz w:val="24"/>
            <w:szCs w:val="24"/>
            <w:highlight w:val="yellow"/>
            <w:rtl/>
            <w:rPrChange w:id="597" w:author="Shimon" w:date="2022-05-18T17:16:00Z">
              <w:rPr>
                <w:rFonts w:ascii="David" w:hAnsi="David" w:cs="David"/>
                <w:b/>
                <w:bCs/>
                <w:sz w:val="24"/>
                <w:szCs w:val="24"/>
                <w:u w:val="single"/>
                <w:rtl/>
              </w:rPr>
            </w:rPrChange>
          </w:rPr>
          <w:t xml:space="preserve"> </w:t>
        </w:r>
        <w:r w:rsidRPr="003151A3">
          <w:rPr>
            <w:rFonts w:ascii="David" w:hAnsi="David" w:cs="David" w:hint="eastAsia"/>
            <w:b/>
            <w:bCs/>
            <w:sz w:val="24"/>
            <w:szCs w:val="24"/>
            <w:highlight w:val="yellow"/>
            <w:rtl/>
            <w:rPrChange w:id="598" w:author="Shimon" w:date="2022-05-18T17:16:00Z">
              <w:rPr>
                <w:rFonts w:ascii="David" w:hAnsi="David" w:cs="David" w:hint="eastAsia"/>
                <w:b/>
                <w:bCs/>
                <w:sz w:val="24"/>
                <w:szCs w:val="24"/>
                <w:u w:val="single"/>
                <w:rtl/>
              </w:rPr>
            </w:rPrChange>
          </w:rPr>
          <w:t>בחוזה</w:t>
        </w:r>
        <w:r w:rsidRPr="003151A3">
          <w:rPr>
            <w:rFonts w:ascii="David" w:hAnsi="David" w:cs="David"/>
            <w:b/>
            <w:bCs/>
            <w:sz w:val="24"/>
            <w:szCs w:val="24"/>
            <w:highlight w:val="yellow"/>
            <w:rtl/>
            <w:rPrChange w:id="599" w:author="Shimon" w:date="2022-05-18T17:16:00Z">
              <w:rPr>
                <w:rFonts w:ascii="David" w:hAnsi="David" w:cs="David"/>
                <w:b/>
                <w:bCs/>
                <w:sz w:val="24"/>
                <w:szCs w:val="24"/>
                <w:u w:val="single"/>
                <w:rtl/>
              </w:rPr>
            </w:rPrChange>
          </w:rPr>
          <w:t xml:space="preserve"> </w:t>
        </w:r>
        <w:r w:rsidRPr="003151A3">
          <w:rPr>
            <w:rFonts w:ascii="David" w:hAnsi="David" w:cs="David" w:hint="eastAsia"/>
            <w:b/>
            <w:bCs/>
            <w:sz w:val="24"/>
            <w:szCs w:val="24"/>
            <w:highlight w:val="yellow"/>
            <w:rtl/>
            <w:rPrChange w:id="600" w:author="Shimon" w:date="2022-05-18T17:16:00Z">
              <w:rPr>
                <w:rFonts w:ascii="David" w:hAnsi="David" w:cs="David" w:hint="eastAsia"/>
                <w:b/>
                <w:bCs/>
                <w:sz w:val="24"/>
                <w:szCs w:val="24"/>
                <w:u w:val="single"/>
                <w:rtl/>
              </w:rPr>
            </w:rPrChange>
          </w:rPr>
          <w:t>בנקודה</w:t>
        </w:r>
        <w:r w:rsidRPr="003151A3">
          <w:rPr>
            <w:rFonts w:ascii="David" w:hAnsi="David" w:cs="David"/>
            <w:b/>
            <w:bCs/>
            <w:sz w:val="24"/>
            <w:szCs w:val="24"/>
            <w:highlight w:val="yellow"/>
            <w:rtl/>
            <w:rPrChange w:id="601" w:author="Shimon" w:date="2022-05-18T17:16:00Z">
              <w:rPr>
                <w:rFonts w:ascii="David" w:hAnsi="David" w:cs="David"/>
                <w:b/>
                <w:bCs/>
                <w:sz w:val="24"/>
                <w:szCs w:val="24"/>
                <w:u w:val="single"/>
                <w:rtl/>
              </w:rPr>
            </w:rPrChange>
          </w:rPr>
          <w:t xml:space="preserve"> </w:t>
        </w:r>
        <w:r w:rsidRPr="003151A3">
          <w:rPr>
            <w:rFonts w:ascii="David" w:hAnsi="David" w:cs="David" w:hint="eastAsia"/>
            <w:b/>
            <w:bCs/>
            <w:sz w:val="24"/>
            <w:szCs w:val="24"/>
            <w:highlight w:val="yellow"/>
            <w:rtl/>
            <w:rPrChange w:id="602" w:author="Shimon" w:date="2022-05-18T17:16:00Z">
              <w:rPr>
                <w:rFonts w:ascii="David" w:hAnsi="David" w:cs="David" w:hint="eastAsia"/>
                <w:b/>
                <w:bCs/>
                <w:sz w:val="24"/>
                <w:szCs w:val="24"/>
                <w:u w:val="single"/>
                <w:rtl/>
              </w:rPr>
            </w:rPrChange>
          </w:rPr>
          <w:t>זו</w:t>
        </w:r>
        <w:r w:rsidRPr="003151A3">
          <w:rPr>
            <w:rFonts w:ascii="David" w:hAnsi="David" w:cs="David"/>
            <w:b/>
            <w:bCs/>
            <w:sz w:val="24"/>
            <w:szCs w:val="24"/>
            <w:highlight w:val="yellow"/>
            <w:rtl/>
            <w:rPrChange w:id="603" w:author="Shimon" w:date="2022-05-18T17:16:00Z">
              <w:rPr>
                <w:rFonts w:ascii="David" w:hAnsi="David" w:cs="David"/>
                <w:b/>
                <w:bCs/>
                <w:sz w:val="24"/>
                <w:szCs w:val="24"/>
                <w:u w:val="single"/>
                <w:rtl/>
              </w:rPr>
            </w:rPrChange>
          </w:rPr>
          <w:t xml:space="preserve"> </w:t>
        </w:r>
        <w:r w:rsidRPr="003151A3">
          <w:rPr>
            <w:rFonts w:ascii="David" w:hAnsi="David" w:cs="David" w:hint="eastAsia"/>
            <w:b/>
            <w:bCs/>
            <w:sz w:val="24"/>
            <w:szCs w:val="24"/>
            <w:highlight w:val="yellow"/>
            <w:rtl/>
            <w:rPrChange w:id="604" w:author="Shimon" w:date="2022-05-18T17:16:00Z">
              <w:rPr>
                <w:rFonts w:ascii="David" w:hAnsi="David" w:cs="David" w:hint="eastAsia"/>
                <w:b/>
                <w:bCs/>
                <w:sz w:val="24"/>
                <w:szCs w:val="24"/>
                <w:u w:val="single"/>
                <w:rtl/>
              </w:rPr>
            </w:rPrChange>
          </w:rPr>
          <w:t>ברור</w:t>
        </w:r>
        <w:r w:rsidRPr="003151A3">
          <w:rPr>
            <w:rFonts w:ascii="David" w:hAnsi="David" w:cs="David"/>
            <w:b/>
            <w:bCs/>
            <w:sz w:val="24"/>
            <w:szCs w:val="24"/>
            <w:highlight w:val="yellow"/>
            <w:rtl/>
            <w:rPrChange w:id="605" w:author="Shimon" w:date="2022-05-18T17:16:00Z">
              <w:rPr>
                <w:rFonts w:ascii="David" w:hAnsi="David" w:cs="David"/>
                <w:b/>
                <w:bCs/>
                <w:sz w:val="24"/>
                <w:szCs w:val="24"/>
                <w:u w:val="single"/>
                <w:rtl/>
              </w:rPr>
            </w:rPrChange>
          </w:rPr>
          <w:t xml:space="preserve"> </w:t>
        </w:r>
        <w:r w:rsidRPr="003151A3">
          <w:rPr>
            <w:rFonts w:ascii="David" w:hAnsi="David" w:cs="David" w:hint="eastAsia"/>
            <w:b/>
            <w:bCs/>
            <w:sz w:val="24"/>
            <w:szCs w:val="24"/>
            <w:highlight w:val="yellow"/>
            <w:rtl/>
            <w:rPrChange w:id="606" w:author="Shimon" w:date="2022-05-18T17:16:00Z">
              <w:rPr>
                <w:rFonts w:ascii="David" w:hAnsi="David" w:cs="David" w:hint="eastAsia"/>
                <w:b/>
                <w:bCs/>
                <w:sz w:val="24"/>
                <w:szCs w:val="24"/>
                <w:u w:val="single"/>
                <w:rtl/>
              </w:rPr>
            </w:rPrChange>
          </w:rPr>
          <w:t>מאד</w:t>
        </w:r>
        <w:r w:rsidRPr="003151A3">
          <w:rPr>
            <w:rFonts w:ascii="David" w:hAnsi="David" w:cs="David"/>
            <w:b/>
            <w:bCs/>
            <w:sz w:val="24"/>
            <w:szCs w:val="24"/>
            <w:highlight w:val="yellow"/>
            <w:rtl/>
            <w:rPrChange w:id="607" w:author="Shimon" w:date="2022-05-18T17:16:00Z">
              <w:rPr>
                <w:rFonts w:ascii="David" w:hAnsi="David" w:cs="David"/>
                <w:b/>
                <w:bCs/>
                <w:sz w:val="24"/>
                <w:szCs w:val="24"/>
                <w:u w:val="single"/>
                <w:rtl/>
              </w:rPr>
            </w:rPrChange>
          </w:rPr>
          <w:t xml:space="preserve"> (והנחיות </w:t>
        </w:r>
        <w:r w:rsidRPr="003151A3">
          <w:rPr>
            <w:rFonts w:ascii="David" w:hAnsi="David" w:cs="David" w:hint="eastAsia"/>
            <w:b/>
            <w:bCs/>
            <w:sz w:val="24"/>
            <w:szCs w:val="24"/>
            <w:highlight w:val="yellow"/>
            <w:rtl/>
            <w:rPrChange w:id="608" w:author="Shimon" w:date="2022-05-18T17:16:00Z">
              <w:rPr>
                <w:rFonts w:ascii="David" w:hAnsi="David" w:cs="David" w:hint="eastAsia"/>
                <w:b/>
                <w:bCs/>
                <w:sz w:val="24"/>
                <w:szCs w:val="24"/>
                <w:u w:val="single"/>
                <w:rtl/>
              </w:rPr>
            </w:rPrChange>
          </w:rPr>
          <w:t>אהרונוב</w:t>
        </w:r>
        <w:r w:rsidRPr="003151A3">
          <w:rPr>
            <w:rFonts w:ascii="David" w:hAnsi="David" w:cs="David"/>
            <w:b/>
            <w:bCs/>
            <w:sz w:val="24"/>
            <w:szCs w:val="24"/>
            <w:highlight w:val="yellow"/>
            <w:rtl/>
            <w:rPrChange w:id="609" w:author="Shimon" w:date="2022-05-18T17:16:00Z">
              <w:rPr>
                <w:rFonts w:ascii="David" w:hAnsi="David" w:cs="David"/>
                <w:b/>
                <w:bCs/>
                <w:sz w:val="24"/>
                <w:szCs w:val="24"/>
                <w:u w:val="single"/>
                <w:rtl/>
              </w:rPr>
            </w:rPrChange>
          </w:rPr>
          <w:t xml:space="preserve"> </w:t>
        </w:r>
        <w:r w:rsidRPr="003151A3">
          <w:rPr>
            <w:rFonts w:ascii="David" w:hAnsi="David" w:cs="David" w:hint="eastAsia"/>
            <w:b/>
            <w:bCs/>
            <w:sz w:val="24"/>
            <w:szCs w:val="24"/>
            <w:highlight w:val="yellow"/>
            <w:rtl/>
            <w:rPrChange w:id="610" w:author="Shimon" w:date="2022-05-18T17:16:00Z">
              <w:rPr>
                <w:rFonts w:ascii="David" w:hAnsi="David" w:cs="David" w:hint="eastAsia"/>
                <w:b/>
                <w:bCs/>
                <w:sz w:val="24"/>
                <w:szCs w:val="24"/>
                <w:u w:val="single"/>
                <w:rtl/>
              </w:rPr>
            </w:rPrChange>
          </w:rPr>
          <w:t>לא</w:t>
        </w:r>
        <w:r w:rsidRPr="003151A3">
          <w:rPr>
            <w:rFonts w:ascii="David" w:hAnsi="David" w:cs="David"/>
            <w:b/>
            <w:bCs/>
            <w:sz w:val="24"/>
            <w:szCs w:val="24"/>
            <w:highlight w:val="yellow"/>
            <w:rtl/>
            <w:rPrChange w:id="611" w:author="Shimon" w:date="2022-05-18T17:16:00Z">
              <w:rPr>
                <w:rFonts w:ascii="David" w:hAnsi="David" w:cs="David"/>
                <w:b/>
                <w:bCs/>
                <w:sz w:val="24"/>
                <w:szCs w:val="24"/>
                <w:u w:val="single"/>
                <w:rtl/>
              </w:rPr>
            </w:rPrChange>
          </w:rPr>
          <w:t xml:space="preserve"> </w:t>
        </w:r>
        <w:r w:rsidRPr="003151A3">
          <w:rPr>
            <w:rFonts w:ascii="David" w:hAnsi="David" w:cs="David" w:hint="eastAsia"/>
            <w:b/>
            <w:bCs/>
            <w:sz w:val="24"/>
            <w:szCs w:val="24"/>
            <w:highlight w:val="yellow"/>
            <w:rtl/>
            <w:rPrChange w:id="612" w:author="Shimon" w:date="2022-05-18T17:16:00Z">
              <w:rPr>
                <w:rFonts w:ascii="David" w:hAnsi="David" w:cs="David" w:hint="eastAsia"/>
                <w:b/>
                <w:bCs/>
                <w:sz w:val="24"/>
                <w:szCs w:val="24"/>
                <w:u w:val="single"/>
                <w:rtl/>
              </w:rPr>
            </w:rPrChange>
          </w:rPr>
          <w:t>מתאימות</w:t>
        </w:r>
      </w:ins>
      <w:ins w:id="613" w:author="Shimon" w:date="2022-05-18T17:06:00Z">
        <w:r w:rsidRPr="003151A3">
          <w:rPr>
            <w:rFonts w:ascii="David" w:hAnsi="David" w:cs="David"/>
            <w:b/>
            <w:bCs/>
            <w:sz w:val="24"/>
            <w:szCs w:val="24"/>
            <w:highlight w:val="yellow"/>
            <w:rtl/>
            <w:rPrChange w:id="614" w:author="Shimon" w:date="2022-05-18T17:16:00Z">
              <w:rPr>
                <w:rFonts w:ascii="David" w:hAnsi="David" w:cs="David"/>
                <w:b/>
                <w:bCs/>
                <w:sz w:val="24"/>
                <w:szCs w:val="24"/>
                <w:u w:val="single"/>
                <w:rtl/>
              </w:rPr>
            </w:rPrChange>
          </w:rPr>
          <w:t xml:space="preserve"> </w:t>
        </w:r>
      </w:ins>
    </w:p>
    <w:p w14:paraId="591E9AC7" w14:textId="2323A32A" w:rsidR="003151A3" w:rsidRPr="003151A3" w:rsidRDefault="002C2B2A">
      <w:pPr>
        <w:pStyle w:val="a3"/>
        <w:numPr>
          <w:ilvl w:val="0"/>
          <w:numId w:val="12"/>
        </w:numPr>
        <w:spacing w:after="0" w:line="360" w:lineRule="auto"/>
        <w:jc w:val="both"/>
        <w:rPr>
          <w:ins w:id="615" w:author="Shimon" w:date="2022-05-18T17:16:00Z"/>
          <w:rFonts w:ascii="David" w:hAnsi="David" w:cs="David"/>
          <w:b/>
          <w:bCs/>
          <w:sz w:val="24"/>
          <w:szCs w:val="24"/>
          <w:rtl/>
          <w:rPrChange w:id="616" w:author="Shimon" w:date="2022-05-18T17:16:00Z">
            <w:rPr>
              <w:ins w:id="617" w:author="Shimon" w:date="2022-05-18T17:16:00Z"/>
              <w:rFonts w:ascii="David" w:hAnsi="David" w:cs="David"/>
              <w:b/>
              <w:bCs/>
              <w:sz w:val="24"/>
              <w:szCs w:val="24"/>
              <w:highlight w:val="yellow"/>
              <w:u w:val="single"/>
              <w:rtl/>
            </w:rPr>
          </w:rPrChange>
        </w:rPr>
        <w:pPrChange w:id="618" w:author="Shimon" w:date="2022-05-18T17:16:00Z">
          <w:pPr>
            <w:pStyle w:val="a3"/>
            <w:spacing w:after="0" w:line="360" w:lineRule="auto"/>
            <w:ind w:left="444"/>
            <w:jc w:val="both"/>
          </w:pPr>
        </w:pPrChange>
      </w:pPr>
      <w:ins w:id="619" w:author="Shimon" w:date="2022-05-18T17:06:00Z">
        <w:r w:rsidRPr="003151A3">
          <w:rPr>
            <w:rFonts w:ascii="David" w:hAnsi="David" w:cs="David" w:hint="eastAsia"/>
            <w:b/>
            <w:bCs/>
            <w:sz w:val="24"/>
            <w:szCs w:val="24"/>
            <w:highlight w:val="yellow"/>
            <w:rtl/>
            <w:rPrChange w:id="620" w:author="Shimon" w:date="2022-05-18T17:16:00Z">
              <w:rPr>
                <w:rFonts w:ascii="David" w:hAnsi="David" w:cs="David" w:hint="eastAsia"/>
                <w:b/>
                <w:bCs/>
                <w:sz w:val="24"/>
                <w:szCs w:val="24"/>
                <w:u w:val="single"/>
                <w:rtl/>
              </w:rPr>
            </w:rPrChange>
          </w:rPr>
          <w:t>זה</w:t>
        </w:r>
        <w:r w:rsidRPr="003151A3">
          <w:rPr>
            <w:rFonts w:ascii="David" w:hAnsi="David" w:cs="David"/>
            <w:b/>
            <w:bCs/>
            <w:sz w:val="24"/>
            <w:szCs w:val="24"/>
            <w:highlight w:val="yellow"/>
            <w:rtl/>
            <w:rPrChange w:id="621" w:author="Shimon" w:date="2022-05-18T17:16:00Z">
              <w:rPr>
                <w:rFonts w:ascii="David" w:hAnsi="David" w:cs="David"/>
                <w:b/>
                <w:bCs/>
                <w:sz w:val="24"/>
                <w:szCs w:val="24"/>
                <w:u w:val="single"/>
                <w:rtl/>
              </w:rPr>
            </w:rPrChange>
          </w:rPr>
          <w:t xml:space="preserve"> המרכיב המשמעותי ביותר </w:t>
        </w:r>
      </w:ins>
      <w:ins w:id="622" w:author="Shimon" w:date="2022-05-18T17:09:00Z">
        <w:r w:rsidRPr="003151A3">
          <w:rPr>
            <w:rFonts w:ascii="David" w:hAnsi="David" w:cs="David" w:hint="eastAsia"/>
            <w:b/>
            <w:bCs/>
            <w:sz w:val="24"/>
            <w:szCs w:val="24"/>
            <w:highlight w:val="yellow"/>
            <w:rtl/>
            <w:rPrChange w:id="623" w:author="Shimon" w:date="2022-05-18T17:16:00Z">
              <w:rPr>
                <w:rFonts w:ascii="David" w:hAnsi="David" w:cs="David" w:hint="eastAsia"/>
                <w:b/>
                <w:bCs/>
                <w:sz w:val="24"/>
                <w:szCs w:val="24"/>
                <w:highlight w:val="yellow"/>
                <w:u w:val="single"/>
                <w:rtl/>
              </w:rPr>
            </w:rPrChange>
          </w:rPr>
          <w:t>בתביעה</w:t>
        </w:r>
      </w:ins>
    </w:p>
    <w:p w14:paraId="6CD1DDB9" w14:textId="1432D991" w:rsidR="00EF6047" w:rsidRPr="003151A3" w:rsidRDefault="002C2B2A">
      <w:pPr>
        <w:pStyle w:val="a3"/>
        <w:numPr>
          <w:ilvl w:val="0"/>
          <w:numId w:val="12"/>
        </w:numPr>
        <w:spacing w:after="0" w:line="360" w:lineRule="auto"/>
        <w:jc w:val="both"/>
        <w:rPr>
          <w:rFonts w:ascii="David" w:hAnsi="David" w:cs="David"/>
          <w:b/>
          <w:bCs/>
          <w:sz w:val="24"/>
          <w:szCs w:val="24"/>
          <w:rPrChange w:id="624" w:author="Shimon" w:date="2022-05-18T17:16:00Z">
            <w:rPr>
              <w:rFonts w:ascii="David" w:hAnsi="David" w:cs="David"/>
              <w:b/>
              <w:bCs/>
              <w:sz w:val="24"/>
              <w:szCs w:val="24"/>
              <w:u w:val="single"/>
            </w:rPr>
          </w:rPrChange>
        </w:rPr>
        <w:pPrChange w:id="625" w:author="Shimon" w:date="2022-05-18T17:17:00Z">
          <w:pPr>
            <w:pStyle w:val="a3"/>
            <w:spacing w:after="0" w:line="360" w:lineRule="auto"/>
            <w:ind w:left="444"/>
            <w:jc w:val="both"/>
          </w:pPr>
        </w:pPrChange>
      </w:pPr>
      <w:ins w:id="626" w:author="Shimon" w:date="2022-05-18T17:07:00Z">
        <w:r w:rsidRPr="003151A3">
          <w:rPr>
            <w:rFonts w:ascii="David" w:hAnsi="David" w:cs="David"/>
            <w:b/>
            <w:bCs/>
            <w:sz w:val="24"/>
            <w:szCs w:val="24"/>
            <w:highlight w:val="yellow"/>
            <w:rtl/>
            <w:rPrChange w:id="627" w:author="Shimon" w:date="2022-05-18T17:16:00Z">
              <w:rPr>
                <w:rFonts w:ascii="David" w:hAnsi="David" w:cs="David"/>
                <w:b/>
                <w:bCs/>
                <w:sz w:val="24"/>
                <w:szCs w:val="24"/>
                <w:u w:val="single"/>
                <w:rtl/>
              </w:rPr>
            </w:rPrChange>
          </w:rPr>
          <w:t xml:space="preserve"> </w:t>
        </w:r>
      </w:ins>
      <w:ins w:id="628" w:author="Shimon" w:date="2022-05-18T17:09:00Z">
        <w:r w:rsidRPr="003151A3">
          <w:rPr>
            <w:rFonts w:ascii="David" w:hAnsi="David" w:cs="David" w:hint="eastAsia"/>
            <w:b/>
            <w:bCs/>
            <w:sz w:val="24"/>
            <w:szCs w:val="24"/>
            <w:highlight w:val="yellow"/>
            <w:rtl/>
            <w:rPrChange w:id="629" w:author="Shimon" w:date="2022-05-18T17:16:00Z">
              <w:rPr>
                <w:rFonts w:ascii="David" w:hAnsi="David" w:cs="David" w:hint="eastAsia"/>
                <w:b/>
                <w:bCs/>
                <w:sz w:val="24"/>
                <w:szCs w:val="24"/>
                <w:highlight w:val="yellow"/>
                <w:u w:val="single"/>
                <w:rtl/>
              </w:rPr>
            </w:rPrChange>
          </w:rPr>
          <w:t>כדאי</w:t>
        </w:r>
        <w:r w:rsidRPr="003151A3">
          <w:rPr>
            <w:rFonts w:ascii="David" w:hAnsi="David" w:cs="David"/>
            <w:b/>
            <w:bCs/>
            <w:sz w:val="24"/>
            <w:szCs w:val="24"/>
            <w:highlight w:val="yellow"/>
            <w:rtl/>
            <w:rPrChange w:id="630" w:author="Shimon" w:date="2022-05-18T17:16:00Z">
              <w:rPr>
                <w:rFonts w:ascii="David" w:hAnsi="David" w:cs="David"/>
                <w:b/>
                <w:bCs/>
                <w:sz w:val="24"/>
                <w:szCs w:val="24"/>
                <w:highlight w:val="yellow"/>
                <w:u w:val="single"/>
                <w:rtl/>
              </w:rPr>
            </w:rPrChange>
          </w:rPr>
          <w:t xml:space="preserve"> </w:t>
        </w:r>
      </w:ins>
      <w:ins w:id="631" w:author="Shimon" w:date="2022-05-18T17:07:00Z">
        <w:r w:rsidRPr="003151A3">
          <w:rPr>
            <w:rFonts w:ascii="David" w:hAnsi="David" w:cs="David" w:hint="eastAsia"/>
            <w:b/>
            <w:bCs/>
            <w:sz w:val="24"/>
            <w:szCs w:val="24"/>
            <w:highlight w:val="yellow"/>
            <w:rtl/>
            <w:rPrChange w:id="632" w:author="Shimon" w:date="2022-05-18T17:16:00Z">
              <w:rPr>
                <w:rFonts w:ascii="David" w:hAnsi="David" w:cs="David" w:hint="eastAsia"/>
                <w:b/>
                <w:bCs/>
                <w:sz w:val="24"/>
                <w:szCs w:val="24"/>
                <w:u w:val="single"/>
                <w:rtl/>
              </w:rPr>
            </w:rPrChange>
          </w:rPr>
          <w:t>להרגיל</w:t>
        </w:r>
        <w:r w:rsidRPr="003151A3">
          <w:rPr>
            <w:rFonts w:ascii="David" w:hAnsi="David" w:cs="David"/>
            <w:b/>
            <w:bCs/>
            <w:sz w:val="24"/>
            <w:szCs w:val="24"/>
            <w:highlight w:val="yellow"/>
            <w:rtl/>
            <w:rPrChange w:id="633" w:author="Shimon" w:date="2022-05-18T17:16:00Z">
              <w:rPr>
                <w:rFonts w:ascii="David" w:hAnsi="David" w:cs="David"/>
                <w:b/>
                <w:bCs/>
                <w:sz w:val="24"/>
                <w:szCs w:val="24"/>
                <w:u w:val="single"/>
                <w:rtl/>
              </w:rPr>
            </w:rPrChange>
          </w:rPr>
          <w:t xml:space="preserve"> </w:t>
        </w:r>
        <w:r w:rsidRPr="003151A3">
          <w:rPr>
            <w:rFonts w:ascii="David" w:hAnsi="David" w:cs="David" w:hint="eastAsia"/>
            <w:b/>
            <w:bCs/>
            <w:sz w:val="24"/>
            <w:szCs w:val="24"/>
            <w:highlight w:val="yellow"/>
            <w:rtl/>
            <w:rPrChange w:id="634" w:author="Shimon" w:date="2022-05-18T17:16:00Z">
              <w:rPr>
                <w:rFonts w:ascii="David" w:hAnsi="David" w:cs="David" w:hint="eastAsia"/>
                <w:b/>
                <w:bCs/>
                <w:sz w:val="24"/>
                <w:szCs w:val="24"/>
                <w:u w:val="single"/>
                <w:rtl/>
              </w:rPr>
            </w:rPrChange>
          </w:rPr>
          <w:t>את</w:t>
        </w:r>
        <w:r w:rsidRPr="003151A3">
          <w:rPr>
            <w:rFonts w:ascii="David" w:hAnsi="David" w:cs="David"/>
            <w:b/>
            <w:bCs/>
            <w:sz w:val="24"/>
            <w:szCs w:val="24"/>
            <w:highlight w:val="yellow"/>
            <w:rtl/>
            <w:rPrChange w:id="635" w:author="Shimon" w:date="2022-05-18T17:16:00Z">
              <w:rPr>
                <w:rFonts w:ascii="David" w:hAnsi="David" w:cs="David"/>
                <w:b/>
                <w:bCs/>
                <w:sz w:val="24"/>
                <w:szCs w:val="24"/>
                <w:u w:val="single"/>
                <w:rtl/>
              </w:rPr>
            </w:rPrChange>
          </w:rPr>
          <w:t xml:space="preserve"> </w:t>
        </w:r>
        <w:r w:rsidRPr="003151A3">
          <w:rPr>
            <w:rFonts w:ascii="David" w:hAnsi="David" w:cs="David" w:hint="eastAsia"/>
            <w:b/>
            <w:bCs/>
            <w:sz w:val="24"/>
            <w:szCs w:val="24"/>
            <w:highlight w:val="yellow"/>
            <w:rtl/>
            <w:rPrChange w:id="636" w:author="Shimon" w:date="2022-05-18T17:16:00Z">
              <w:rPr>
                <w:rFonts w:ascii="David" w:hAnsi="David" w:cs="David" w:hint="eastAsia"/>
                <w:b/>
                <w:bCs/>
                <w:sz w:val="24"/>
                <w:szCs w:val="24"/>
                <w:u w:val="single"/>
                <w:rtl/>
              </w:rPr>
            </w:rPrChange>
          </w:rPr>
          <w:t>השופטים</w:t>
        </w:r>
        <w:r w:rsidRPr="003151A3">
          <w:rPr>
            <w:rFonts w:ascii="David" w:hAnsi="David" w:cs="David"/>
            <w:b/>
            <w:bCs/>
            <w:sz w:val="24"/>
            <w:szCs w:val="24"/>
            <w:highlight w:val="yellow"/>
            <w:rtl/>
            <w:rPrChange w:id="637" w:author="Shimon" w:date="2022-05-18T17:16:00Z">
              <w:rPr>
                <w:rFonts w:ascii="David" w:hAnsi="David" w:cs="David"/>
                <w:b/>
                <w:bCs/>
                <w:sz w:val="24"/>
                <w:szCs w:val="24"/>
                <w:u w:val="single"/>
                <w:rtl/>
              </w:rPr>
            </w:rPrChange>
          </w:rPr>
          <w:t xml:space="preserve"> </w:t>
        </w:r>
        <w:r w:rsidRPr="003151A3">
          <w:rPr>
            <w:rFonts w:ascii="David" w:hAnsi="David" w:cs="David" w:hint="eastAsia"/>
            <w:b/>
            <w:bCs/>
            <w:sz w:val="24"/>
            <w:szCs w:val="24"/>
            <w:highlight w:val="yellow"/>
            <w:rtl/>
            <w:rPrChange w:id="638" w:author="Shimon" w:date="2022-05-18T17:16:00Z">
              <w:rPr>
                <w:rFonts w:ascii="David" w:hAnsi="David" w:cs="David" w:hint="eastAsia"/>
                <w:b/>
                <w:bCs/>
                <w:sz w:val="24"/>
                <w:szCs w:val="24"/>
                <w:u w:val="single"/>
                <w:rtl/>
              </w:rPr>
            </w:rPrChange>
          </w:rPr>
          <w:t>לראות</w:t>
        </w:r>
        <w:r w:rsidRPr="003151A3">
          <w:rPr>
            <w:rFonts w:ascii="David" w:hAnsi="David" w:cs="David"/>
            <w:b/>
            <w:bCs/>
            <w:sz w:val="24"/>
            <w:szCs w:val="24"/>
            <w:highlight w:val="yellow"/>
            <w:rtl/>
            <w:rPrChange w:id="639" w:author="Shimon" w:date="2022-05-18T17:16:00Z">
              <w:rPr>
                <w:rFonts w:ascii="David" w:hAnsi="David" w:cs="David"/>
                <w:b/>
                <w:bCs/>
                <w:sz w:val="24"/>
                <w:szCs w:val="24"/>
                <w:u w:val="single"/>
                <w:rtl/>
              </w:rPr>
            </w:rPrChange>
          </w:rPr>
          <w:t xml:space="preserve"> </w:t>
        </w:r>
        <w:r w:rsidRPr="003151A3">
          <w:rPr>
            <w:rFonts w:ascii="David" w:hAnsi="David" w:cs="David" w:hint="eastAsia"/>
            <w:b/>
            <w:bCs/>
            <w:sz w:val="24"/>
            <w:szCs w:val="24"/>
            <w:highlight w:val="yellow"/>
            <w:rtl/>
            <w:rPrChange w:id="640" w:author="Shimon" w:date="2022-05-18T17:16:00Z">
              <w:rPr>
                <w:rFonts w:ascii="David" w:hAnsi="David" w:cs="David" w:hint="eastAsia"/>
                <w:b/>
                <w:bCs/>
                <w:sz w:val="24"/>
                <w:szCs w:val="24"/>
                <w:u w:val="single"/>
                <w:rtl/>
              </w:rPr>
            </w:rPrChange>
          </w:rPr>
          <w:t>את</w:t>
        </w:r>
        <w:r w:rsidRPr="003151A3">
          <w:rPr>
            <w:rFonts w:ascii="David" w:hAnsi="David" w:cs="David"/>
            <w:b/>
            <w:bCs/>
            <w:sz w:val="24"/>
            <w:szCs w:val="24"/>
            <w:highlight w:val="yellow"/>
            <w:rtl/>
            <w:rPrChange w:id="641" w:author="Shimon" w:date="2022-05-18T17:16:00Z">
              <w:rPr>
                <w:rFonts w:ascii="David" w:hAnsi="David" w:cs="David"/>
                <w:b/>
                <w:bCs/>
                <w:sz w:val="24"/>
                <w:szCs w:val="24"/>
                <w:u w:val="single"/>
                <w:rtl/>
              </w:rPr>
            </w:rPrChange>
          </w:rPr>
          <w:t xml:space="preserve"> </w:t>
        </w:r>
        <w:r w:rsidRPr="003151A3">
          <w:rPr>
            <w:rFonts w:ascii="David" w:hAnsi="David" w:cs="David" w:hint="eastAsia"/>
            <w:b/>
            <w:bCs/>
            <w:sz w:val="24"/>
            <w:szCs w:val="24"/>
            <w:highlight w:val="yellow"/>
            <w:rtl/>
            <w:rPrChange w:id="642" w:author="Shimon" w:date="2022-05-18T17:16:00Z">
              <w:rPr>
                <w:rFonts w:ascii="David" w:hAnsi="David" w:cs="David" w:hint="eastAsia"/>
                <w:b/>
                <w:bCs/>
                <w:sz w:val="24"/>
                <w:szCs w:val="24"/>
                <w:u w:val="single"/>
                <w:rtl/>
              </w:rPr>
            </w:rPrChange>
          </w:rPr>
          <w:t>הפנסיה</w:t>
        </w:r>
        <w:r w:rsidRPr="003151A3">
          <w:rPr>
            <w:rFonts w:ascii="David" w:hAnsi="David" w:cs="David"/>
            <w:b/>
            <w:bCs/>
            <w:sz w:val="24"/>
            <w:szCs w:val="24"/>
            <w:highlight w:val="yellow"/>
            <w:rtl/>
            <w:rPrChange w:id="643" w:author="Shimon" w:date="2022-05-18T17:16:00Z">
              <w:rPr>
                <w:rFonts w:ascii="David" w:hAnsi="David" w:cs="David"/>
                <w:b/>
                <w:bCs/>
                <w:sz w:val="24"/>
                <w:szCs w:val="24"/>
                <w:u w:val="single"/>
                <w:rtl/>
              </w:rPr>
            </w:rPrChange>
          </w:rPr>
          <w:t xml:space="preserve"> </w:t>
        </w:r>
        <w:r w:rsidRPr="003151A3">
          <w:rPr>
            <w:rFonts w:ascii="David" w:hAnsi="David" w:cs="David" w:hint="eastAsia"/>
            <w:b/>
            <w:bCs/>
            <w:sz w:val="24"/>
            <w:szCs w:val="24"/>
            <w:highlight w:val="yellow"/>
            <w:rtl/>
            <w:rPrChange w:id="644" w:author="Shimon" w:date="2022-05-18T17:16:00Z">
              <w:rPr>
                <w:rFonts w:ascii="David" w:hAnsi="David" w:cs="David" w:hint="eastAsia"/>
                <w:b/>
                <w:bCs/>
                <w:sz w:val="24"/>
                <w:szCs w:val="24"/>
                <w:u w:val="single"/>
                <w:rtl/>
              </w:rPr>
            </w:rPrChange>
          </w:rPr>
          <w:t>לתקופת</w:t>
        </w:r>
        <w:r w:rsidRPr="003151A3">
          <w:rPr>
            <w:rFonts w:ascii="David" w:hAnsi="David" w:cs="David"/>
            <w:b/>
            <w:bCs/>
            <w:sz w:val="24"/>
            <w:szCs w:val="24"/>
            <w:highlight w:val="yellow"/>
            <w:rtl/>
            <w:rPrChange w:id="645" w:author="Shimon" w:date="2022-05-18T17:16:00Z">
              <w:rPr>
                <w:rFonts w:ascii="David" w:hAnsi="David" w:cs="David"/>
                <w:b/>
                <w:bCs/>
                <w:sz w:val="24"/>
                <w:szCs w:val="24"/>
                <w:u w:val="single"/>
                <w:rtl/>
              </w:rPr>
            </w:rPrChange>
          </w:rPr>
          <w:t xml:space="preserve"> </w:t>
        </w:r>
        <w:r w:rsidRPr="003151A3">
          <w:rPr>
            <w:rFonts w:ascii="David" w:hAnsi="David" w:cs="David" w:hint="eastAsia"/>
            <w:b/>
            <w:bCs/>
            <w:sz w:val="24"/>
            <w:szCs w:val="24"/>
            <w:highlight w:val="yellow"/>
            <w:rtl/>
            <w:rPrChange w:id="646" w:author="Shimon" w:date="2022-05-18T17:16:00Z">
              <w:rPr>
                <w:rFonts w:ascii="David" w:hAnsi="David" w:cs="David" w:hint="eastAsia"/>
                <w:b/>
                <w:bCs/>
                <w:sz w:val="24"/>
                <w:szCs w:val="24"/>
                <w:u w:val="single"/>
                <w:rtl/>
              </w:rPr>
            </w:rPrChange>
          </w:rPr>
          <w:t>כתב</w:t>
        </w:r>
        <w:r w:rsidRPr="003151A3">
          <w:rPr>
            <w:rFonts w:ascii="David" w:hAnsi="David" w:cs="David"/>
            <w:b/>
            <w:bCs/>
            <w:sz w:val="24"/>
            <w:szCs w:val="24"/>
            <w:highlight w:val="yellow"/>
            <w:rtl/>
            <w:rPrChange w:id="647" w:author="Shimon" w:date="2022-05-18T17:16:00Z">
              <w:rPr>
                <w:rFonts w:ascii="David" w:hAnsi="David" w:cs="David"/>
                <w:b/>
                <w:bCs/>
                <w:sz w:val="24"/>
                <w:szCs w:val="24"/>
                <w:u w:val="single"/>
                <w:rtl/>
              </w:rPr>
            </w:rPrChange>
          </w:rPr>
          <w:t xml:space="preserve"> </w:t>
        </w:r>
        <w:r w:rsidRPr="003151A3">
          <w:rPr>
            <w:rFonts w:ascii="David" w:hAnsi="David" w:cs="David" w:hint="eastAsia"/>
            <w:b/>
            <w:bCs/>
            <w:sz w:val="24"/>
            <w:szCs w:val="24"/>
            <w:highlight w:val="yellow"/>
            <w:rtl/>
            <w:rPrChange w:id="648" w:author="Shimon" w:date="2022-05-18T17:16:00Z">
              <w:rPr>
                <w:rFonts w:ascii="David" w:hAnsi="David" w:cs="David" w:hint="eastAsia"/>
                <w:b/>
                <w:bCs/>
                <w:sz w:val="24"/>
                <w:szCs w:val="24"/>
                <w:u w:val="single"/>
                <w:rtl/>
              </w:rPr>
            </w:rPrChange>
          </w:rPr>
          <w:t>המינו</w:t>
        </w:r>
      </w:ins>
      <w:ins w:id="649" w:author="Shimon" w:date="2022-05-18T17:09:00Z">
        <w:r w:rsidRPr="003151A3">
          <w:rPr>
            <w:rFonts w:ascii="David" w:hAnsi="David" w:cs="David" w:hint="eastAsia"/>
            <w:b/>
            <w:bCs/>
            <w:sz w:val="24"/>
            <w:szCs w:val="24"/>
            <w:highlight w:val="yellow"/>
            <w:rtl/>
            <w:rPrChange w:id="650" w:author="Shimon" w:date="2022-05-18T17:16:00Z">
              <w:rPr>
                <w:rFonts w:ascii="David" w:hAnsi="David" w:cs="David" w:hint="eastAsia"/>
                <w:b/>
                <w:bCs/>
                <w:sz w:val="24"/>
                <w:szCs w:val="24"/>
                <w:highlight w:val="yellow"/>
                <w:u w:val="single"/>
                <w:rtl/>
              </w:rPr>
            </w:rPrChange>
          </w:rPr>
          <w:t>י</w:t>
        </w:r>
      </w:ins>
      <w:ins w:id="651" w:author="Shimon" w:date="2022-05-18T17:17:00Z">
        <w:r w:rsidR="003151A3">
          <w:rPr>
            <w:rFonts w:ascii="David" w:hAnsi="David" w:cs="David" w:hint="cs"/>
            <w:b/>
            <w:bCs/>
            <w:sz w:val="24"/>
            <w:szCs w:val="24"/>
            <w:highlight w:val="yellow"/>
            <w:rtl/>
          </w:rPr>
          <w:t xml:space="preserve"> </w:t>
        </w:r>
      </w:ins>
      <w:ins w:id="652" w:author="Shimon" w:date="2022-05-18T17:07:00Z">
        <w:r w:rsidRPr="003151A3">
          <w:rPr>
            <w:rFonts w:ascii="David" w:hAnsi="David" w:cs="David" w:hint="eastAsia"/>
            <w:b/>
            <w:bCs/>
            <w:sz w:val="24"/>
            <w:szCs w:val="24"/>
            <w:highlight w:val="yellow"/>
            <w:rtl/>
            <w:rPrChange w:id="653" w:author="Shimon" w:date="2022-05-18T17:17:00Z">
              <w:rPr>
                <w:rFonts w:ascii="David" w:hAnsi="David" w:cs="David" w:hint="eastAsia"/>
                <w:b/>
                <w:bCs/>
                <w:sz w:val="24"/>
                <w:szCs w:val="24"/>
                <w:u w:val="single"/>
                <w:rtl/>
              </w:rPr>
            </w:rPrChange>
          </w:rPr>
          <w:t>כ</w:t>
        </w:r>
        <w:r w:rsidRPr="003151A3">
          <w:rPr>
            <w:rFonts w:ascii="David" w:hAnsi="David" w:cs="David" w:hint="eastAsia"/>
            <w:b/>
            <w:bCs/>
            <w:sz w:val="24"/>
            <w:szCs w:val="24"/>
            <w:highlight w:val="yellow"/>
            <w:u w:val="single"/>
            <w:rtl/>
            <w:rPrChange w:id="654" w:author="Shimon" w:date="2022-05-18T17:16:00Z">
              <w:rPr>
                <w:rFonts w:ascii="David" w:hAnsi="David" w:cs="David" w:hint="eastAsia"/>
                <w:b/>
                <w:bCs/>
                <w:sz w:val="24"/>
                <w:szCs w:val="24"/>
                <w:u w:val="single"/>
                <w:rtl/>
              </w:rPr>
            </w:rPrChange>
          </w:rPr>
          <w:t>יתרת</w:t>
        </w:r>
        <w:r w:rsidRPr="003151A3">
          <w:rPr>
            <w:rFonts w:ascii="David" w:hAnsi="David" w:cs="David"/>
            <w:b/>
            <w:bCs/>
            <w:sz w:val="24"/>
            <w:szCs w:val="24"/>
            <w:highlight w:val="yellow"/>
            <w:u w:val="single"/>
            <w:rtl/>
            <w:rPrChange w:id="655" w:author="Shimon" w:date="2022-05-18T17:16:00Z">
              <w:rPr>
                <w:rFonts w:ascii="David" w:hAnsi="David" w:cs="David"/>
                <w:b/>
                <w:bCs/>
                <w:sz w:val="24"/>
                <w:szCs w:val="24"/>
                <w:u w:val="single"/>
                <w:rtl/>
              </w:rPr>
            </w:rPrChange>
          </w:rPr>
          <w:t xml:space="preserve"> </w:t>
        </w:r>
        <w:r w:rsidRPr="003151A3">
          <w:rPr>
            <w:rFonts w:ascii="David" w:hAnsi="David" w:cs="David" w:hint="eastAsia"/>
            <w:b/>
            <w:bCs/>
            <w:sz w:val="24"/>
            <w:szCs w:val="24"/>
            <w:highlight w:val="yellow"/>
            <w:u w:val="single"/>
            <w:rtl/>
            <w:rPrChange w:id="656" w:author="Shimon" w:date="2022-05-18T17:16:00Z">
              <w:rPr>
                <w:rFonts w:ascii="David" w:hAnsi="David" w:cs="David" w:hint="eastAsia"/>
                <w:b/>
                <w:bCs/>
                <w:sz w:val="24"/>
                <w:szCs w:val="24"/>
                <w:u w:val="single"/>
                <w:rtl/>
              </w:rPr>
            </w:rPrChange>
          </w:rPr>
          <w:t>הפנסיה</w:t>
        </w:r>
        <w:r w:rsidRPr="003151A3">
          <w:rPr>
            <w:rFonts w:ascii="David" w:hAnsi="David" w:cs="David"/>
            <w:b/>
            <w:bCs/>
            <w:sz w:val="24"/>
            <w:szCs w:val="24"/>
            <w:highlight w:val="yellow"/>
            <w:rtl/>
            <w:rPrChange w:id="657" w:author="Shimon" w:date="2022-05-18T17:16:00Z">
              <w:rPr>
                <w:rFonts w:ascii="David" w:hAnsi="David" w:cs="David"/>
                <w:b/>
                <w:bCs/>
                <w:sz w:val="24"/>
                <w:szCs w:val="24"/>
                <w:u w:val="single"/>
                <w:rtl/>
              </w:rPr>
            </w:rPrChange>
          </w:rPr>
          <w:t xml:space="preserve"> </w:t>
        </w:r>
      </w:ins>
      <w:ins w:id="658" w:author="Shimon" w:date="2022-05-18T17:10:00Z">
        <w:r w:rsidRPr="003151A3">
          <w:rPr>
            <w:rFonts w:ascii="David" w:hAnsi="David" w:cs="David"/>
            <w:b/>
            <w:bCs/>
            <w:sz w:val="24"/>
            <w:szCs w:val="24"/>
            <w:highlight w:val="yellow"/>
            <w:rtl/>
            <w:rPrChange w:id="659" w:author="Shimon" w:date="2022-05-18T17:16:00Z">
              <w:rPr>
                <w:rFonts w:ascii="David" w:hAnsi="David" w:cs="David"/>
                <w:b/>
                <w:bCs/>
                <w:sz w:val="24"/>
                <w:szCs w:val="24"/>
                <w:highlight w:val="yellow"/>
                <w:u w:val="single"/>
                <w:rtl/>
              </w:rPr>
            </w:rPrChange>
          </w:rPr>
          <w:t xml:space="preserve">(כפי שבאמת המערכת לאורך שנים </w:t>
        </w:r>
        <w:r w:rsidRPr="003151A3">
          <w:rPr>
            <w:rFonts w:ascii="David" w:hAnsi="David" w:cs="David" w:hint="eastAsia"/>
            <w:b/>
            <w:bCs/>
            <w:sz w:val="24"/>
            <w:szCs w:val="24"/>
            <w:highlight w:val="yellow"/>
            <w:rtl/>
            <w:rPrChange w:id="660" w:author="Shimon" w:date="2022-05-18T17:16:00Z">
              <w:rPr>
                <w:rFonts w:ascii="David" w:hAnsi="David" w:cs="David" w:hint="eastAsia"/>
                <w:b/>
                <w:bCs/>
                <w:sz w:val="24"/>
                <w:szCs w:val="24"/>
                <w:highlight w:val="yellow"/>
                <w:u w:val="single"/>
                <w:rtl/>
              </w:rPr>
            </w:rPrChange>
          </w:rPr>
          <w:t>התיחסה</w:t>
        </w:r>
        <w:r w:rsidRPr="003151A3">
          <w:rPr>
            <w:rFonts w:ascii="David" w:hAnsi="David" w:cs="David"/>
            <w:b/>
            <w:bCs/>
            <w:sz w:val="24"/>
            <w:szCs w:val="24"/>
            <w:highlight w:val="yellow"/>
            <w:rtl/>
            <w:rPrChange w:id="661" w:author="Shimon" w:date="2022-05-18T17:16:00Z">
              <w:rPr>
                <w:rFonts w:ascii="David" w:hAnsi="David" w:cs="David"/>
                <w:b/>
                <w:bCs/>
                <w:sz w:val="24"/>
                <w:szCs w:val="24"/>
                <w:highlight w:val="yellow"/>
                <w:u w:val="single"/>
                <w:rtl/>
              </w:rPr>
            </w:rPrChange>
          </w:rPr>
          <w:t xml:space="preserve"> לכך)</w:t>
        </w:r>
      </w:ins>
      <w:ins w:id="662" w:author="Shimon" w:date="2022-05-18T17:03:00Z">
        <w:r w:rsidRPr="003151A3">
          <w:rPr>
            <w:rFonts w:ascii="David" w:hAnsi="David" w:cs="David"/>
            <w:b/>
            <w:bCs/>
            <w:sz w:val="24"/>
            <w:szCs w:val="24"/>
            <w:highlight w:val="yellow"/>
            <w:rtl/>
            <w:rPrChange w:id="663" w:author="Shimon" w:date="2022-05-18T17:16:00Z">
              <w:rPr>
                <w:rFonts w:ascii="David" w:hAnsi="David" w:cs="David"/>
                <w:b/>
                <w:bCs/>
                <w:sz w:val="24"/>
                <w:szCs w:val="24"/>
                <w:u w:val="single"/>
                <w:rtl/>
              </w:rPr>
            </w:rPrChange>
          </w:rPr>
          <w:t>:</w:t>
        </w:r>
        <w:r w:rsidRPr="003151A3">
          <w:rPr>
            <w:rFonts w:ascii="David" w:hAnsi="David" w:cs="David"/>
            <w:b/>
            <w:bCs/>
            <w:sz w:val="24"/>
            <w:szCs w:val="24"/>
            <w:rtl/>
            <w:rPrChange w:id="664" w:author="Shimon" w:date="2022-05-18T17:16:00Z">
              <w:rPr>
                <w:rFonts w:ascii="David" w:hAnsi="David" w:cs="David"/>
                <w:b/>
                <w:bCs/>
                <w:sz w:val="24"/>
                <w:szCs w:val="24"/>
                <w:u w:val="single"/>
                <w:rtl/>
              </w:rPr>
            </w:rPrChange>
          </w:rPr>
          <w:t xml:space="preserve"> </w:t>
        </w:r>
      </w:ins>
    </w:p>
    <w:p w14:paraId="27071A66" w14:textId="2D6919E8" w:rsidR="001B0264" w:rsidRDefault="00EF6047"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lastRenderedPageBreak/>
        <w:t>ב</w:t>
      </w:r>
      <w:r w:rsidR="001B0264">
        <w:rPr>
          <w:rFonts w:ascii="David" w:hAnsi="David" w:cs="David" w:hint="cs"/>
          <w:sz w:val="24"/>
          <w:szCs w:val="24"/>
          <w:rtl/>
        </w:rPr>
        <w:t>ס' 12א' בהסכם הבכירים עליו חתם התובע (</w:t>
      </w:r>
      <w:r w:rsidR="001B0264" w:rsidRPr="001B0264">
        <w:rPr>
          <w:rFonts w:ascii="David" w:hAnsi="David" w:cs="David" w:hint="cs"/>
          <w:b/>
          <w:bCs/>
          <w:sz w:val="24"/>
          <w:szCs w:val="24"/>
          <w:rtl/>
        </w:rPr>
        <w:t xml:space="preserve">נספח </w:t>
      </w:r>
      <w:r>
        <w:rPr>
          <w:rFonts w:ascii="David" w:hAnsi="David" w:cs="David" w:hint="cs"/>
          <w:b/>
          <w:bCs/>
          <w:sz w:val="24"/>
          <w:szCs w:val="24"/>
          <w:rtl/>
        </w:rPr>
        <w:t>1</w:t>
      </w:r>
      <w:r w:rsidR="00C80962">
        <w:rPr>
          <w:rFonts w:ascii="David" w:hAnsi="David" w:cs="David" w:hint="cs"/>
          <w:b/>
          <w:bCs/>
          <w:sz w:val="24"/>
          <w:szCs w:val="24"/>
          <w:rtl/>
        </w:rPr>
        <w:t>)</w:t>
      </w:r>
      <w:r w:rsidRPr="00EF6047">
        <w:rPr>
          <w:rFonts w:ascii="David" w:hAnsi="David" w:cs="David" w:hint="cs"/>
          <w:sz w:val="24"/>
          <w:szCs w:val="24"/>
          <w:rtl/>
        </w:rPr>
        <w:t xml:space="preserve"> </w:t>
      </w:r>
      <w:r>
        <w:rPr>
          <w:rFonts w:ascii="David" w:hAnsi="David" w:cs="David" w:hint="cs"/>
          <w:sz w:val="24"/>
          <w:szCs w:val="24"/>
          <w:rtl/>
        </w:rPr>
        <w:t>(צוטט בפסה"ד של ביה"ד הארצי בע' 7)</w:t>
      </w:r>
      <w:r>
        <w:rPr>
          <w:rFonts w:ascii="David" w:hAnsi="David" w:cs="David" w:hint="cs"/>
          <w:b/>
          <w:bCs/>
          <w:sz w:val="24"/>
          <w:szCs w:val="24"/>
          <w:rtl/>
        </w:rPr>
        <w:t>,</w:t>
      </w:r>
      <w:r w:rsidR="00C80962">
        <w:rPr>
          <w:rFonts w:ascii="David" w:hAnsi="David" w:cs="David" w:hint="cs"/>
          <w:b/>
          <w:bCs/>
          <w:sz w:val="24"/>
          <w:szCs w:val="24"/>
          <w:rtl/>
        </w:rPr>
        <w:t xml:space="preserve"> </w:t>
      </w:r>
      <w:r w:rsidR="001B0264">
        <w:rPr>
          <w:rFonts w:ascii="David" w:hAnsi="David" w:cs="David" w:hint="cs"/>
          <w:sz w:val="24"/>
          <w:szCs w:val="24"/>
          <w:rtl/>
        </w:rPr>
        <w:t>נכתב כי לעובד היתה דרגה 12 בעת חתימתו על ההסכם, דרגה שהיתה אחת לפני השיא.</w:t>
      </w:r>
    </w:p>
    <w:p w14:paraId="64F1ABD3" w14:textId="5D0FC64B" w:rsidR="0037502D" w:rsidRPr="00C80962" w:rsidRDefault="001B0264" w:rsidP="00C80962">
      <w:pPr>
        <w:spacing w:after="0" w:line="360" w:lineRule="auto"/>
        <w:ind w:left="444"/>
        <w:jc w:val="both"/>
        <w:rPr>
          <w:rFonts w:ascii="David" w:hAnsi="David" w:cs="David"/>
          <w:sz w:val="24"/>
          <w:szCs w:val="24"/>
          <w:rtl/>
        </w:rPr>
      </w:pPr>
      <w:r w:rsidRPr="00C80962">
        <w:rPr>
          <w:rFonts w:ascii="David" w:hAnsi="David" w:cs="David" w:hint="cs"/>
          <w:sz w:val="24"/>
          <w:szCs w:val="24"/>
          <w:rtl/>
        </w:rPr>
        <w:t xml:space="preserve">בעת פרישתו כבר לא היתה קיימת דרגה 12 ובסולם הדרגות הדרגה שלפני </w:t>
      </w:r>
      <w:r w:rsidR="0037502D" w:rsidRPr="00C80962">
        <w:rPr>
          <w:rFonts w:ascii="David" w:hAnsi="David" w:cs="David" w:hint="cs"/>
          <w:sz w:val="24"/>
          <w:szCs w:val="24"/>
          <w:rtl/>
        </w:rPr>
        <w:t>היתה 45, אולם בעת פרישתו כבר היה התובע בתפקיד "חשב בכיר" ובהתאם לס' 12 א' 2 ב' של הסכם הבכירים היה זכאי לתקן של "דרגת שיא" "</w:t>
      </w:r>
      <w:r w:rsidR="0037502D" w:rsidRPr="00C80962">
        <w:rPr>
          <w:rFonts w:ascii="David" w:hAnsi="David" w:cs="David" w:hint="cs"/>
          <w:b/>
          <w:bCs/>
          <w:sz w:val="24"/>
          <w:szCs w:val="24"/>
          <w:rtl/>
        </w:rPr>
        <w:t>כפי שיהיה ערב פרישתו מהשירות</w:t>
      </w:r>
      <w:r w:rsidR="0037502D" w:rsidRPr="00C80962">
        <w:rPr>
          <w:rFonts w:ascii="David" w:hAnsi="David" w:cs="David" w:hint="cs"/>
          <w:sz w:val="24"/>
          <w:szCs w:val="24"/>
          <w:rtl/>
        </w:rPr>
        <w:t>".</w:t>
      </w:r>
      <w:r w:rsidR="00C80962">
        <w:rPr>
          <w:rFonts w:ascii="David" w:hAnsi="David" w:cs="David" w:hint="cs"/>
          <w:sz w:val="24"/>
          <w:szCs w:val="24"/>
          <w:rtl/>
        </w:rPr>
        <w:t xml:space="preserve"> דרגת השיא בעת פרישתו מהשירות ובהתאם לתפקידו היתה 46+. </w:t>
      </w:r>
    </w:p>
    <w:p w14:paraId="7B7581C4" w14:textId="20B42547" w:rsidR="0037502D" w:rsidRDefault="0037502D"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להשלמת טענה זו יוסיף התובע את העובדה שבכל תלושי המשכורת שלו בתקופת "הסכם הבכירים" בטור "נתוני עזר" "ברוטו לכתב מינוי" והסכום הרשום היה בהתאם לס' 46+. בנוסף ניכו משכרו 2% השתתפות במימון הוצאות פנסיה, ו</w:t>
      </w:r>
      <w:r w:rsidR="00C80962">
        <w:rPr>
          <w:rFonts w:ascii="David" w:hAnsi="David" w:cs="David" w:hint="cs"/>
          <w:sz w:val="24"/>
          <w:szCs w:val="24"/>
          <w:rtl/>
        </w:rPr>
        <w:t xml:space="preserve">גם </w:t>
      </w:r>
      <w:r>
        <w:rPr>
          <w:rFonts w:ascii="David" w:hAnsi="David" w:cs="David" w:hint="cs"/>
          <w:sz w:val="24"/>
          <w:szCs w:val="24"/>
          <w:rtl/>
        </w:rPr>
        <w:t>ניכוי זה נעשה לפי דרגה 46+ בשיא הותק</w:t>
      </w:r>
      <w:r w:rsidR="00C80962">
        <w:rPr>
          <w:rFonts w:ascii="David" w:hAnsi="David" w:cs="David" w:hint="cs"/>
          <w:sz w:val="24"/>
          <w:szCs w:val="24"/>
          <w:rtl/>
        </w:rPr>
        <w:t xml:space="preserve"> (</w:t>
      </w:r>
      <w:r w:rsidR="00C80962" w:rsidRPr="00C80962">
        <w:rPr>
          <w:rFonts w:ascii="David" w:hAnsi="David" w:cs="David" w:hint="cs"/>
          <w:b/>
          <w:bCs/>
          <w:sz w:val="24"/>
          <w:szCs w:val="24"/>
          <w:rtl/>
        </w:rPr>
        <w:t xml:space="preserve">נספח </w:t>
      </w:r>
      <w:r w:rsidR="00C80962">
        <w:rPr>
          <w:rFonts w:ascii="David" w:hAnsi="David" w:cs="David" w:hint="cs"/>
          <w:b/>
          <w:bCs/>
          <w:sz w:val="24"/>
          <w:szCs w:val="24"/>
          <w:rtl/>
        </w:rPr>
        <w:t>5</w:t>
      </w:r>
      <w:r w:rsidR="00C80962" w:rsidRPr="00C80962">
        <w:rPr>
          <w:rFonts w:ascii="David" w:hAnsi="David" w:cs="David" w:hint="cs"/>
          <w:b/>
          <w:bCs/>
          <w:sz w:val="24"/>
          <w:szCs w:val="24"/>
          <w:rtl/>
        </w:rPr>
        <w:t xml:space="preserve"> </w:t>
      </w:r>
      <w:r w:rsidR="006C1520">
        <w:rPr>
          <w:rFonts w:ascii="David" w:hAnsi="David" w:cs="David" w:hint="cs"/>
          <w:b/>
          <w:bCs/>
          <w:sz w:val="24"/>
          <w:szCs w:val="24"/>
          <w:rtl/>
        </w:rPr>
        <w:t xml:space="preserve">- </w:t>
      </w:r>
      <w:r w:rsidR="00C80962" w:rsidRPr="00C80962">
        <w:rPr>
          <w:rFonts w:ascii="David" w:hAnsi="David" w:cs="David" w:hint="cs"/>
          <w:b/>
          <w:bCs/>
          <w:sz w:val="24"/>
          <w:szCs w:val="24"/>
          <w:rtl/>
        </w:rPr>
        <w:t>תלוש שכר מחודש ...</w:t>
      </w:r>
      <w:r w:rsidRPr="00C80962">
        <w:rPr>
          <w:rFonts w:ascii="David" w:hAnsi="David" w:cs="David" w:hint="cs"/>
          <w:b/>
          <w:bCs/>
          <w:sz w:val="24"/>
          <w:szCs w:val="24"/>
          <w:rtl/>
        </w:rPr>
        <w:t>.</w:t>
      </w:r>
      <w:r w:rsidR="00C80962">
        <w:rPr>
          <w:rFonts w:ascii="David" w:hAnsi="David" w:cs="David" w:hint="cs"/>
          <w:sz w:val="24"/>
          <w:szCs w:val="24"/>
          <w:rtl/>
        </w:rPr>
        <w:t>)</w:t>
      </w:r>
    </w:p>
    <w:p w14:paraId="00C62CA0" w14:textId="7C4DBECD" w:rsidR="0037502D" w:rsidRPr="00C80962" w:rsidRDefault="0037502D" w:rsidP="00C80962">
      <w:pPr>
        <w:spacing w:after="0" w:line="360" w:lineRule="auto"/>
        <w:ind w:left="444"/>
        <w:jc w:val="both"/>
        <w:rPr>
          <w:rFonts w:ascii="David" w:hAnsi="David" w:cs="David"/>
          <w:sz w:val="24"/>
          <w:szCs w:val="24"/>
        </w:rPr>
      </w:pPr>
      <w:r w:rsidRPr="00C80962">
        <w:rPr>
          <w:rFonts w:ascii="David" w:hAnsi="David" w:cs="David" w:hint="cs"/>
          <w:sz w:val="24"/>
          <w:szCs w:val="24"/>
          <w:rtl/>
        </w:rPr>
        <w:t>כדי להוכיח את מעמדו של התובע כ"חשב בכיר" מצ"ב מכתב של המשנה לנציב שירות המדינה מתאריך 24.1.2005 המאשר את זכויות הובע כ"חשב בכיר" לכל דבר ועניין (</w:t>
      </w:r>
      <w:r w:rsidRPr="00C80962">
        <w:rPr>
          <w:rFonts w:ascii="David" w:hAnsi="David" w:cs="David" w:hint="cs"/>
          <w:b/>
          <w:bCs/>
          <w:sz w:val="24"/>
          <w:szCs w:val="24"/>
          <w:rtl/>
        </w:rPr>
        <w:t xml:space="preserve">נספח </w:t>
      </w:r>
      <w:r w:rsidR="00C80962">
        <w:rPr>
          <w:rFonts w:ascii="David" w:hAnsi="David" w:cs="David" w:hint="cs"/>
          <w:b/>
          <w:bCs/>
          <w:sz w:val="24"/>
          <w:szCs w:val="24"/>
          <w:rtl/>
        </w:rPr>
        <w:t>6</w:t>
      </w:r>
      <w:r w:rsidRPr="00C80962">
        <w:rPr>
          <w:rFonts w:ascii="David" w:hAnsi="David" w:cs="David" w:hint="cs"/>
          <w:sz w:val="24"/>
          <w:szCs w:val="24"/>
          <w:rtl/>
        </w:rPr>
        <w:t>).</w:t>
      </w:r>
    </w:p>
    <w:p w14:paraId="686CD8CF" w14:textId="372A4A49" w:rsidR="0037502D" w:rsidRDefault="0037502D"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בס' 4 של מכתבו של מר אהרונוב מפורטת בטבלה שיטת חישוב הגימ</w:t>
      </w:r>
      <w:r w:rsidR="00C80962">
        <w:rPr>
          <w:rFonts w:ascii="David" w:hAnsi="David" w:cs="David" w:hint="cs"/>
          <w:sz w:val="24"/>
          <w:szCs w:val="24"/>
          <w:rtl/>
        </w:rPr>
        <w:t>ל</w:t>
      </w:r>
      <w:r>
        <w:rPr>
          <w:rFonts w:ascii="David" w:hAnsi="David" w:cs="David" w:hint="cs"/>
          <w:sz w:val="24"/>
          <w:szCs w:val="24"/>
          <w:rtl/>
        </w:rPr>
        <w:t>ה של התובע "</w:t>
      </w:r>
      <w:r>
        <w:rPr>
          <w:rFonts w:ascii="David" w:hAnsi="David" w:cs="David" w:hint="cs"/>
          <w:b/>
          <w:bCs/>
          <w:sz w:val="24"/>
          <w:szCs w:val="24"/>
          <w:rtl/>
        </w:rPr>
        <w:t>עפ"י ממוצע חשבוני משוקלל שבין המשכורת הקובעת בס' 2 לעיל",</w:t>
      </w:r>
      <w:r>
        <w:rPr>
          <w:rFonts w:ascii="David" w:hAnsi="David" w:cs="David" w:hint="cs"/>
          <w:sz w:val="24"/>
          <w:szCs w:val="24"/>
          <w:rtl/>
        </w:rPr>
        <w:t xml:space="preserve"> כלומר מחושב ממוצע בין המשכורת בתקופת המינוי לבין המשכורת בתקופת ההסכם. הוראה זו של נש"מ עומדת בניגוד מוחלט להוראת ס' 12ב' בהסכם הבכירים הקובעת: "</w:t>
      </w:r>
      <w:r>
        <w:rPr>
          <w:rFonts w:ascii="David" w:hAnsi="David" w:cs="David" w:hint="cs"/>
          <w:b/>
          <w:bCs/>
          <w:sz w:val="24"/>
          <w:szCs w:val="24"/>
          <w:rtl/>
        </w:rPr>
        <w:t>המשכורת הקובעת שעל בסיסה תשולם קיצבתו של העובד עבור תקופת עבודה בחוזה מיוחד זה, תהיה המשכורת הכוללת לפי ס' 6 לעיל וכפי שתעודכן לפי ס' 8 לעיל"</w:t>
      </w:r>
      <w:r>
        <w:rPr>
          <w:rFonts w:ascii="David" w:hAnsi="David" w:cs="David" w:hint="cs"/>
          <w:sz w:val="24"/>
          <w:szCs w:val="24"/>
          <w:rtl/>
        </w:rPr>
        <w:t xml:space="preserve">. </w:t>
      </w:r>
    </w:p>
    <w:p w14:paraId="2181EFFD" w14:textId="6B993B80" w:rsidR="0037502D" w:rsidRDefault="0037502D"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 xml:space="preserve">התובע עבד 20.3 שנים בכתב מינוי ו-22.3 שנים בהסכם בכירים. שיטת החישוב במכתבו של מר אהרונוב מנש"מ </w:t>
      </w:r>
      <w:r w:rsidR="00FB67D0">
        <w:rPr>
          <w:rFonts w:ascii="David" w:hAnsi="David" w:cs="David" w:hint="cs"/>
          <w:sz w:val="24"/>
          <w:szCs w:val="24"/>
          <w:rtl/>
        </w:rPr>
        <w:t>מקנה ערך שנים כמעט שווה לתקופת המינוי ולתקופת ההסכם.</w:t>
      </w:r>
    </w:p>
    <w:p w14:paraId="64EF7910" w14:textId="21E4FED5" w:rsidR="00FB67D0" w:rsidRDefault="00FB67D0" w:rsidP="00512CA9">
      <w:pPr>
        <w:spacing w:after="0" w:line="360" w:lineRule="auto"/>
        <w:ind w:left="444"/>
        <w:jc w:val="both"/>
        <w:rPr>
          <w:rFonts w:ascii="David" w:hAnsi="David" w:cs="David"/>
          <w:sz w:val="24"/>
          <w:szCs w:val="24"/>
          <w:rtl/>
        </w:rPr>
      </w:pPr>
      <w:del w:id="665" w:author="Shimon" w:date="2022-05-18T17:11:00Z">
        <w:r w:rsidRPr="00C80962" w:rsidDel="002C2B2A">
          <w:rPr>
            <w:rFonts w:ascii="David" w:hAnsi="David" w:cs="David" w:hint="cs"/>
            <w:sz w:val="24"/>
            <w:szCs w:val="24"/>
            <w:rtl/>
          </w:rPr>
          <w:delText>לבקשת התובע קיבל</w:delText>
        </w:r>
      </w:del>
      <w:ins w:id="666" w:author="Shimon" w:date="2022-05-18T17:11:00Z">
        <w:r w:rsidR="002C2B2A">
          <w:rPr>
            <w:rFonts w:ascii="David" w:hAnsi="David" w:cs="David" w:hint="cs"/>
            <w:sz w:val="24"/>
            <w:szCs w:val="24"/>
            <w:rtl/>
          </w:rPr>
          <w:t>מצ"ב</w:t>
        </w:r>
      </w:ins>
      <w:r w:rsidRPr="00C80962">
        <w:rPr>
          <w:rFonts w:ascii="David" w:hAnsi="David" w:cs="David" w:hint="cs"/>
          <w:sz w:val="24"/>
          <w:szCs w:val="24"/>
          <w:rtl/>
        </w:rPr>
        <w:t xml:space="preserve"> מכתב ממי שהיה סגן ראש מינהל הסגל בנש"מ מר יוסי יהודה</w:t>
      </w:r>
      <w:ins w:id="667" w:author="Shimon" w:date="2022-05-18T17:11:00Z">
        <w:r w:rsidR="002C2B2A">
          <w:rPr>
            <w:rFonts w:ascii="David" w:hAnsi="David" w:cs="David" w:hint="cs"/>
            <w:sz w:val="24"/>
            <w:szCs w:val="24"/>
            <w:rtl/>
          </w:rPr>
          <w:t xml:space="preserve"> בעת החתימה על חוזה הבכירים</w:t>
        </w:r>
      </w:ins>
      <w:r w:rsidRPr="00C80962">
        <w:rPr>
          <w:rFonts w:ascii="David" w:hAnsi="David" w:cs="David" w:hint="cs"/>
          <w:sz w:val="24"/>
          <w:szCs w:val="24"/>
          <w:rtl/>
        </w:rPr>
        <w:t>, המפרט כיצד היה צריך לחשב את זכויות הגימלה וממנו עולה כי את תקופת ההסכם יש לחשב "</w:t>
      </w:r>
      <w:r w:rsidRPr="00C80962">
        <w:rPr>
          <w:rFonts w:ascii="David" w:hAnsi="David" w:cs="David" w:hint="cs"/>
          <w:b/>
          <w:bCs/>
          <w:sz w:val="24"/>
          <w:szCs w:val="24"/>
          <w:rtl/>
        </w:rPr>
        <w:t xml:space="preserve">על כל תקופת העבודה </w:t>
      </w:r>
      <w:r w:rsidRPr="00C80962">
        <w:rPr>
          <w:rFonts w:ascii="David" w:hAnsi="David" w:cs="David" w:hint="cs"/>
          <w:b/>
          <w:bCs/>
          <w:sz w:val="24"/>
          <w:szCs w:val="24"/>
          <w:u w:val="single"/>
          <w:rtl/>
        </w:rPr>
        <w:t>בחוזה</w:t>
      </w:r>
      <w:r w:rsidR="00EB2DFE" w:rsidRPr="00C80962">
        <w:rPr>
          <w:rFonts w:ascii="David" w:hAnsi="David" w:cs="David" w:hint="cs"/>
          <w:b/>
          <w:bCs/>
          <w:sz w:val="24"/>
          <w:szCs w:val="24"/>
          <w:rtl/>
        </w:rPr>
        <w:t xml:space="preserve"> ללא שיקלול כלשהו (ס' 12 לחוזה) (נספח </w:t>
      </w:r>
      <w:r w:rsidR="00B543C0">
        <w:rPr>
          <w:rFonts w:ascii="David" w:hAnsi="David" w:cs="David" w:hint="cs"/>
          <w:b/>
          <w:bCs/>
          <w:sz w:val="24"/>
          <w:szCs w:val="24"/>
          <w:rtl/>
        </w:rPr>
        <w:t>7</w:t>
      </w:r>
      <w:r w:rsidR="00EB2DFE" w:rsidRPr="00C80962">
        <w:rPr>
          <w:rFonts w:ascii="David" w:hAnsi="David" w:cs="David" w:hint="cs"/>
          <w:b/>
          <w:bCs/>
          <w:sz w:val="24"/>
          <w:szCs w:val="24"/>
          <w:rtl/>
        </w:rPr>
        <w:t>)</w:t>
      </w:r>
      <w:r w:rsidR="00EB2DFE" w:rsidRPr="00C80962">
        <w:rPr>
          <w:rFonts w:ascii="David" w:hAnsi="David" w:cs="David" w:hint="cs"/>
          <w:sz w:val="24"/>
          <w:szCs w:val="24"/>
          <w:rtl/>
        </w:rPr>
        <w:t>.</w:t>
      </w:r>
    </w:p>
    <w:p w14:paraId="69972712" w14:textId="77777777" w:rsidR="00B543C0" w:rsidRPr="00C80962" w:rsidRDefault="00B543C0" w:rsidP="00C80962">
      <w:pPr>
        <w:spacing w:after="0" w:line="360" w:lineRule="auto"/>
        <w:ind w:left="360"/>
        <w:jc w:val="both"/>
        <w:rPr>
          <w:rFonts w:ascii="David" w:hAnsi="David" w:cs="David"/>
          <w:sz w:val="24"/>
          <w:szCs w:val="24"/>
          <w:rtl/>
        </w:rPr>
      </w:pPr>
    </w:p>
    <w:p w14:paraId="3368DACC" w14:textId="0BB377B0" w:rsidR="00EB2DFE" w:rsidRPr="00EB2DFE" w:rsidRDefault="00EB2DFE" w:rsidP="00FC7A24">
      <w:pPr>
        <w:spacing w:after="0" w:line="360" w:lineRule="auto"/>
        <w:ind w:firstLine="444"/>
        <w:jc w:val="both"/>
        <w:rPr>
          <w:rFonts w:ascii="David" w:hAnsi="David" w:cs="David"/>
          <w:b/>
          <w:bCs/>
          <w:sz w:val="24"/>
          <w:szCs w:val="24"/>
          <w:u w:val="single"/>
        </w:rPr>
      </w:pPr>
      <w:r>
        <w:rPr>
          <w:rFonts w:ascii="David" w:hAnsi="David" w:cs="David" w:hint="cs"/>
          <w:b/>
          <w:bCs/>
          <w:sz w:val="24"/>
          <w:szCs w:val="24"/>
          <w:u w:val="single"/>
          <w:rtl/>
        </w:rPr>
        <w:t>פיצוי על דרך הטיפול בפניות התובע</w:t>
      </w:r>
    </w:p>
    <w:p w14:paraId="7D2AFB65" w14:textId="6D184853" w:rsidR="00FB67D0" w:rsidRDefault="00EB2DFE"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מסע הייסורים של התובע החל מיד עם פרישתו ב-31.7.12, כאשר במשך 5 חודשים לא קיבל ... פנסיה. בניגוד לכל נהלי ההוצאה של עובד בתקשיר ובחוק הגמלאות המחייבים הודעה מראש על פרישה, קיבל התובע את "מסמך הפרישה" חצי שנה אחרי פרישתו בפועל.</w:t>
      </w:r>
    </w:p>
    <w:p w14:paraId="579B7DC1" w14:textId="0FC3E03B" w:rsidR="00EB2DFE" w:rsidRPr="00C80962" w:rsidRDefault="00EB2DFE" w:rsidP="00C80962">
      <w:pPr>
        <w:spacing w:after="0" w:line="360" w:lineRule="auto"/>
        <w:ind w:left="444"/>
        <w:jc w:val="both"/>
        <w:rPr>
          <w:rFonts w:ascii="David" w:hAnsi="David" w:cs="David"/>
          <w:sz w:val="24"/>
          <w:szCs w:val="24"/>
          <w:rtl/>
        </w:rPr>
      </w:pPr>
      <w:r w:rsidRPr="00C80962">
        <w:rPr>
          <w:rFonts w:ascii="David" w:hAnsi="David" w:cs="David" w:hint="cs"/>
          <w:sz w:val="24"/>
          <w:szCs w:val="24"/>
          <w:rtl/>
        </w:rPr>
        <w:t>מכתבו של מר אהרונוב בעניין פרישתו של התובע (</w:t>
      </w:r>
      <w:r w:rsidRPr="00C80962">
        <w:rPr>
          <w:rFonts w:ascii="David" w:hAnsi="David" w:cs="David" w:hint="cs"/>
          <w:b/>
          <w:bCs/>
          <w:sz w:val="24"/>
          <w:szCs w:val="24"/>
          <w:rtl/>
        </w:rPr>
        <w:t xml:space="preserve">נספח </w:t>
      </w:r>
      <w:r w:rsidR="00B543C0">
        <w:rPr>
          <w:rFonts w:ascii="David" w:hAnsi="David" w:cs="David" w:hint="cs"/>
          <w:b/>
          <w:bCs/>
          <w:sz w:val="24"/>
          <w:szCs w:val="24"/>
          <w:rtl/>
        </w:rPr>
        <w:t>2</w:t>
      </w:r>
      <w:r w:rsidRPr="00C80962">
        <w:rPr>
          <w:rFonts w:ascii="David" w:hAnsi="David" w:cs="David" w:hint="cs"/>
          <w:b/>
          <w:bCs/>
          <w:sz w:val="24"/>
          <w:szCs w:val="24"/>
          <w:rtl/>
        </w:rPr>
        <w:t xml:space="preserve">) </w:t>
      </w:r>
      <w:r w:rsidRPr="00C80962">
        <w:rPr>
          <w:rFonts w:ascii="David" w:hAnsi="David" w:cs="David" w:hint="cs"/>
          <w:sz w:val="24"/>
          <w:szCs w:val="24"/>
          <w:rtl/>
        </w:rPr>
        <w:t xml:space="preserve">נשלח למשרד האוצר ולא לממונה על הגמלאות בתאריך 21.8.12. </w:t>
      </w:r>
    </w:p>
    <w:p w14:paraId="4869CCF5" w14:textId="42FCEF0E" w:rsidR="0068674C" w:rsidRPr="00C80962" w:rsidRDefault="0068674C" w:rsidP="00C80962">
      <w:pPr>
        <w:spacing w:after="0" w:line="360" w:lineRule="auto"/>
        <w:ind w:left="444"/>
        <w:jc w:val="both"/>
        <w:rPr>
          <w:rFonts w:ascii="David" w:hAnsi="David" w:cs="David"/>
          <w:sz w:val="24"/>
          <w:szCs w:val="24"/>
          <w:rtl/>
        </w:rPr>
      </w:pPr>
      <w:r w:rsidRPr="00C80962">
        <w:rPr>
          <w:rFonts w:ascii="David" w:hAnsi="David" w:cs="David" w:hint="cs"/>
          <w:sz w:val="24"/>
          <w:szCs w:val="24"/>
          <w:rtl/>
        </w:rPr>
        <w:t>המכתב הגיע אל התובע רק לאחר שפנה אל הממונה על הגימלאות בחודש ינואר 2013. את ההודעה הרשמית ממנהל הגמלאות קיבל רק בדצמבר 2012 ונאמר בה בס' 1 כי יקבל 70% מהמשכורת הקובעת על פי הסכם הבכירים (</w:t>
      </w:r>
      <w:r w:rsidRPr="00C80962">
        <w:rPr>
          <w:rFonts w:ascii="David" w:hAnsi="David" w:cs="David" w:hint="cs"/>
          <w:b/>
          <w:bCs/>
          <w:sz w:val="24"/>
          <w:szCs w:val="24"/>
          <w:rtl/>
        </w:rPr>
        <w:t xml:space="preserve">נספח </w:t>
      </w:r>
      <w:r w:rsidR="00B543C0">
        <w:rPr>
          <w:rFonts w:ascii="David" w:hAnsi="David" w:cs="David" w:hint="cs"/>
          <w:b/>
          <w:bCs/>
          <w:sz w:val="24"/>
          <w:szCs w:val="24"/>
          <w:rtl/>
        </w:rPr>
        <w:t>8</w:t>
      </w:r>
      <w:r w:rsidRPr="00C80962">
        <w:rPr>
          <w:rFonts w:ascii="David" w:hAnsi="David" w:cs="David" w:hint="cs"/>
          <w:sz w:val="24"/>
          <w:szCs w:val="24"/>
          <w:rtl/>
        </w:rPr>
        <w:t>).</w:t>
      </w:r>
    </w:p>
    <w:p w14:paraId="1C59DD48" w14:textId="4CC71297" w:rsidR="0068674C" w:rsidRDefault="0068674C" w:rsidP="00B543C0">
      <w:pPr>
        <w:pStyle w:val="a3"/>
        <w:numPr>
          <w:ilvl w:val="0"/>
          <w:numId w:val="4"/>
        </w:numPr>
        <w:spacing w:after="0" w:line="360" w:lineRule="auto"/>
        <w:jc w:val="both"/>
        <w:rPr>
          <w:rFonts w:ascii="David" w:hAnsi="David" w:cs="David"/>
          <w:b/>
          <w:bCs/>
          <w:sz w:val="24"/>
          <w:szCs w:val="24"/>
        </w:rPr>
      </w:pPr>
      <w:r>
        <w:rPr>
          <w:rFonts w:ascii="David" w:hAnsi="David" w:cs="David" w:hint="cs"/>
          <w:sz w:val="24"/>
          <w:szCs w:val="24"/>
          <w:rtl/>
        </w:rPr>
        <w:t>הטיפול בגימלתו של התובע החל בפועל בדצמבר 2012. ב-8 ינואר 2013 כתב התובע למר אהרונוב והעלה השגות על חישוב זכויותיו במכתבו. לאחר מספר שיחות טלפוניות כתב התובע שוב לאהרונוב ב-20.3.2013. ההתכתבות בין הובע לנש"מ נמשכה עד שנת 2017</w:t>
      </w:r>
      <w:r w:rsidR="00B543C0">
        <w:rPr>
          <w:rFonts w:ascii="David" w:hAnsi="David" w:cs="David" w:hint="cs"/>
          <w:sz w:val="24"/>
          <w:szCs w:val="24"/>
          <w:rtl/>
        </w:rPr>
        <w:t>.</w:t>
      </w:r>
      <w:r>
        <w:rPr>
          <w:rFonts w:ascii="David" w:hAnsi="David" w:cs="David" w:hint="cs"/>
          <w:sz w:val="24"/>
          <w:szCs w:val="24"/>
          <w:rtl/>
        </w:rPr>
        <w:t xml:space="preserve"> כל </w:t>
      </w:r>
      <w:r>
        <w:rPr>
          <w:rFonts w:ascii="David" w:hAnsi="David" w:cs="David" w:hint="cs"/>
          <w:sz w:val="24"/>
          <w:szCs w:val="24"/>
          <w:rtl/>
        </w:rPr>
        <w:lastRenderedPageBreak/>
        <w:t>הפניות לפגישה או לבירור נענו בשלילה, עד אשר הגיש התובע את תביעתו לבית הדין האיזורי ב-3.10.2019.</w:t>
      </w:r>
    </w:p>
    <w:p w14:paraId="0C20F7F6" w14:textId="359F9B30" w:rsidR="00A619F7" w:rsidRDefault="00A619F7" w:rsidP="00B543C0">
      <w:pPr>
        <w:pStyle w:val="a3"/>
        <w:numPr>
          <w:ilvl w:val="0"/>
          <w:numId w:val="4"/>
        </w:numPr>
        <w:spacing w:after="0" w:line="360" w:lineRule="auto"/>
        <w:jc w:val="both"/>
        <w:rPr>
          <w:rFonts w:ascii="David" w:hAnsi="David" w:cs="David"/>
          <w:sz w:val="24"/>
          <w:szCs w:val="24"/>
        </w:rPr>
      </w:pPr>
      <w:r w:rsidRPr="00A619F7">
        <w:rPr>
          <w:rFonts w:ascii="David" w:hAnsi="David" w:cs="David" w:hint="cs"/>
          <w:sz w:val="24"/>
          <w:szCs w:val="24"/>
          <w:rtl/>
        </w:rPr>
        <w:t xml:space="preserve">כדי </w:t>
      </w:r>
      <w:r>
        <w:rPr>
          <w:rFonts w:ascii="David" w:hAnsi="David" w:cs="David" w:hint="cs"/>
          <w:sz w:val="24"/>
          <w:szCs w:val="24"/>
          <w:rtl/>
        </w:rPr>
        <w:t>לא להעמיס על תיק זה, להלן מועדים ותמצית של תשובת הרשויות השונות לפניות של התובע במשך למעלה מארבע שנים:</w:t>
      </w:r>
    </w:p>
    <w:p w14:paraId="47114718" w14:textId="417F4966"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ביום 13.2.13 כותר מר ציון לוי, מנהל אגף בכיר לגימלאות בנש"מ: "</w:t>
      </w:r>
      <w:r>
        <w:rPr>
          <w:rFonts w:ascii="David" w:hAnsi="David" w:cs="David" w:hint="cs"/>
          <w:b/>
          <w:bCs/>
          <w:sz w:val="24"/>
          <w:szCs w:val="24"/>
          <w:rtl/>
        </w:rPr>
        <w:t>מבצעים חשיבה ובדיקה. לאחר סיומם נשוב ונשיבך."</w:t>
      </w:r>
    </w:p>
    <w:p w14:paraId="4B2F9383" w14:textId="20728CC9"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sidRPr="00A619F7">
        <w:rPr>
          <w:rFonts w:ascii="David" w:hAnsi="David" w:cs="David" w:hint="cs"/>
          <w:sz w:val="24"/>
          <w:szCs w:val="24"/>
          <w:rtl/>
        </w:rPr>
        <w:t>ביום 21.5.13</w:t>
      </w:r>
      <w:r>
        <w:rPr>
          <w:rFonts w:ascii="David" w:hAnsi="David" w:cs="David" w:hint="cs"/>
          <w:sz w:val="24"/>
          <w:szCs w:val="24"/>
          <w:rtl/>
        </w:rPr>
        <w:t xml:space="preserve"> כותב מר מ. אהרונוב, סגן בכיר לנציב השירות: "</w:t>
      </w:r>
      <w:r>
        <w:rPr>
          <w:rFonts w:ascii="David" w:hAnsi="David" w:cs="David" w:hint="cs"/>
          <w:b/>
          <w:bCs/>
          <w:sz w:val="24"/>
          <w:szCs w:val="24"/>
          <w:rtl/>
        </w:rPr>
        <w:t>נושא חישוב הגמלה נבדק בימים אלה ע"י מר לוי, שיודיעך דבר בהמשך."</w:t>
      </w:r>
    </w:p>
    <w:p w14:paraId="658FC619" w14:textId="41392837" w:rsidR="00A619F7" w:rsidRP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22.5.13 כותב מר אהרונוב: </w:t>
      </w:r>
      <w:r>
        <w:rPr>
          <w:rFonts w:ascii="David" w:hAnsi="David" w:cs="David" w:hint="cs"/>
          <w:b/>
          <w:bCs/>
          <w:sz w:val="24"/>
          <w:szCs w:val="24"/>
          <w:rtl/>
        </w:rPr>
        <w:t>"הנושא הפנסיוני שלך נמצא בבדיקה עקרונית... עד אשר תסתיים הבדיקה נידרש להמתין".</w:t>
      </w:r>
    </w:p>
    <w:p w14:paraId="48C8916F" w14:textId="1141849F" w:rsidR="00A619F7"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21.7.14 כותב מר ציון לוי, מנש"מ: </w:t>
      </w:r>
      <w:r>
        <w:rPr>
          <w:rFonts w:ascii="David" w:hAnsi="David" w:cs="David" w:hint="cs"/>
          <w:b/>
          <w:bCs/>
          <w:sz w:val="24"/>
          <w:szCs w:val="24"/>
          <w:rtl/>
        </w:rPr>
        <w:t>"מבצעים חשיבה מחודשת... שבסיומה נשוב ונודיעך".</w:t>
      </w:r>
    </w:p>
    <w:p w14:paraId="198989C7" w14:textId="4E1E7FAE" w:rsidR="00A619F7" w:rsidRPr="00DB72EE" w:rsidRDefault="00A619F7"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ביו 15.2.15 כותבת עו"ד עליזה אבן, מהלשכה המשפטית של נש"מ (בתיאום על מר לוי): "</w:t>
      </w:r>
      <w:r>
        <w:rPr>
          <w:rFonts w:ascii="David" w:hAnsi="David" w:cs="David" w:hint="cs"/>
          <w:b/>
          <w:bCs/>
          <w:sz w:val="24"/>
          <w:szCs w:val="24"/>
          <w:rtl/>
        </w:rPr>
        <w:t>פנייתך נמצאת בבדיקה... עם תום הבירור נודיעך</w:t>
      </w:r>
      <w:r w:rsidR="00DB72EE">
        <w:rPr>
          <w:rFonts w:ascii="David" w:hAnsi="David" w:cs="David" w:hint="cs"/>
          <w:b/>
          <w:bCs/>
          <w:sz w:val="24"/>
          <w:szCs w:val="24"/>
          <w:rtl/>
        </w:rPr>
        <w:t>".</w:t>
      </w:r>
    </w:p>
    <w:p w14:paraId="03150244" w14:textId="2087C503" w:rsidR="00DB72EE" w:rsidRDefault="00DB72EE" w:rsidP="00A619F7">
      <w:pPr>
        <w:pStyle w:val="a3"/>
        <w:numPr>
          <w:ilvl w:val="0"/>
          <w:numId w:val="9"/>
        </w:numPr>
        <w:spacing w:after="0" w:line="360" w:lineRule="auto"/>
        <w:ind w:hanging="352"/>
        <w:jc w:val="both"/>
        <w:rPr>
          <w:rFonts w:ascii="David" w:hAnsi="David" w:cs="David"/>
          <w:sz w:val="24"/>
          <w:szCs w:val="24"/>
        </w:rPr>
      </w:pPr>
      <w:r>
        <w:rPr>
          <w:rFonts w:ascii="David" w:hAnsi="David" w:cs="David" w:hint="cs"/>
          <w:sz w:val="24"/>
          <w:szCs w:val="24"/>
          <w:rtl/>
        </w:rPr>
        <w:t xml:space="preserve">ביום 29.5.17 עו"ד ר. דול, היועץ המשפטי של הנציבות (אל נציב תלונות הציבור): </w:t>
      </w:r>
      <w:r>
        <w:rPr>
          <w:rFonts w:ascii="David" w:hAnsi="David" w:cs="David" w:hint="cs"/>
          <w:b/>
          <w:bCs/>
          <w:sz w:val="24"/>
          <w:szCs w:val="24"/>
          <w:rtl/>
        </w:rPr>
        <w:t>"אנו עדיין בוחנים את הבקשה"</w:t>
      </w:r>
      <w:r>
        <w:rPr>
          <w:rFonts w:ascii="David" w:hAnsi="David" w:cs="David" w:hint="cs"/>
          <w:sz w:val="24"/>
          <w:szCs w:val="24"/>
          <w:rtl/>
        </w:rPr>
        <w:t>.</w:t>
      </w:r>
    </w:p>
    <w:p w14:paraId="139DCA4D" w14:textId="5DB5CF1B" w:rsidR="00DB72EE" w:rsidRPr="00DB72EE" w:rsidRDefault="00DB72EE" w:rsidP="00DB72EE">
      <w:pPr>
        <w:spacing w:after="0" w:line="360" w:lineRule="auto"/>
        <w:ind w:left="444"/>
        <w:jc w:val="both"/>
        <w:rPr>
          <w:rFonts w:ascii="David" w:hAnsi="David" w:cs="David"/>
          <w:sz w:val="24"/>
          <w:szCs w:val="24"/>
        </w:rPr>
      </w:pPr>
      <w:r>
        <w:rPr>
          <w:rFonts w:ascii="David" w:hAnsi="David" w:cs="David" w:hint="cs"/>
          <w:sz w:val="24"/>
          <w:szCs w:val="24"/>
          <w:rtl/>
        </w:rPr>
        <w:t>לתשובות מתמחקות אלה ולדחייה של הטיפול בפניות התובע משמעות גם לנושא ההתיישבנות. אף אם מניחים שההתיישנות אורכה בהתאם לחוק הגימלאות 60 יום, הרי העיכובים בתשלום הגימלה וההתחמקויות מטיפול בפניות התובע, הם סיבה נוספת ומוצדקת להארכת תקופת ההתיישנות.</w:t>
      </w:r>
    </w:p>
    <w:p w14:paraId="26115645" w14:textId="05A58D4D" w:rsidR="0068674C" w:rsidRDefault="0068674C" w:rsidP="00B543C0">
      <w:pPr>
        <w:spacing w:after="0" w:line="360" w:lineRule="auto"/>
        <w:ind w:firstLine="444"/>
        <w:jc w:val="both"/>
        <w:rPr>
          <w:rFonts w:ascii="David" w:hAnsi="David" w:cs="David"/>
          <w:sz w:val="24"/>
          <w:szCs w:val="24"/>
          <w:rtl/>
        </w:rPr>
      </w:pPr>
      <w:r w:rsidRPr="00B543C0">
        <w:rPr>
          <w:rFonts w:ascii="David" w:hAnsi="David" w:cs="David" w:hint="cs"/>
          <w:sz w:val="24"/>
          <w:szCs w:val="24"/>
          <w:rtl/>
        </w:rPr>
        <w:t xml:space="preserve">על 6 שנים של פניות בלתי פוסקות לרשויות המדינה מבקש התובע פיצוי של 150,000 ₪. </w:t>
      </w:r>
    </w:p>
    <w:p w14:paraId="1D5CA152" w14:textId="77777777" w:rsidR="00B543C0" w:rsidRPr="00B543C0" w:rsidRDefault="00B543C0" w:rsidP="00B543C0">
      <w:pPr>
        <w:spacing w:after="0" w:line="360" w:lineRule="auto"/>
        <w:ind w:firstLine="444"/>
        <w:jc w:val="both"/>
        <w:rPr>
          <w:rFonts w:ascii="David" w:hAnsi="David" w:cs="David"/>
          <w:b/>
          <w:bCs/>
          <w:sz w:val="24"/>
          <w:szCs w:val="24"/>
        </w:rPr>
      </w:pPr>
    </w:p>
    <w:p w14:paraId="186E6871" w14:textId="005BE0A3" w:rsidR="0068674C" w:rsidRDefault="0068674C" w:rsidP="0068674C">
      <w:pPr>
        <w:spacing w:after="0" w:line="360" w:lineRule="auto"/>
        <w:ind w:left="360"/>
        <w:jc w:val="both"/>
        <w:rPr>
          <w:rFonts w:ascii="David" w:hAnsi="David" w:cs="David"/>
          <w:b/>
          <w:bCs/>
          <w:sz w:val="24"/>
          <w:szCs w:val="24"/>
          <w:u w:val="single"/>
          <w:rtl/>
        </w:rPr>
      </w:pPr>
      <w:r w:rsidRPr="0068674C">
        <w:rPr>
          <w:rFonts w:ascii="David" w:hAnsi="David" w:cs="David" w:hint="cs"/>
          <w:b/>
          <w:bCs/>
          <w:sz w:val="24"/>
          <w:szCs w:val="24"/>
          <w:u w:val="single"/>
          <w:rtl/>
        </w:rPr>
        <w:t>סיכום</w:t>
      </w:r>
    </w:p>
    <w:p w14:paraId="5FC58842" w14:textId="73CAF304" w:rsidR="0068674C" w:rsidRDefault="0068674C" w:rsidP="006A4DE7">
      <w:pPr>
        <w:pStyle w:val="a3"/>
        <w:numPr>
          <w:ilvl w:val="0"/>
          <w:numId w:val="4"/>
        </w:numPr>
        <w:spacing w:after="0" w:line="360" w:lineRule="auto"/>
        <w:jc w:val="both"/>
        <w:rPr>
          <w:rFonts w:ascii="David" w:hAnsi="David" w:cs="David"/>
          <w:sz w:val="24"/>
          <w:szCs w:val="24"/>
        </w:rPr>
      </w:pPr>
      <w:r>
        <w:rPr>
          <w:rFonts w:ascii="David" w:hAnsi="David" w:cs="David" w:hint="cs"/>
          <w:sz w:val="24"/>
          <w:szCs w:val="24"/>
          <w:rtl/>
        </w:rPr>
        <w:t>על יסוד הטענות שפורטו בכתב תביעה זה מתבקש כב' בית הדין ליתן לתובע את הסעדים הבאים:</w:t>
      </w:r>
    </w:p>
    <w:p w14:paraId="4BD9DB1C" w14:textId="6ECD7120" w:rsidR="0068674C" w:rsidRPr="0068674C" w:rsidRDefault="0068674C" w:rsidP="00B02EB3">
      <w:pPr>
        <w:pStyle w:val="a3"/>
        <w:numPr>
          <w:ilvl w:val="0"/>
          <w:numId w:val="6"/>
        </w:numPr>
        <w:spacing w:after="0" w:line="360" w:lineRule="auto"/>
        <w:ind w:left="793"/>
        <w:jc w:val="both"/>
        <w:rPr>
          <w:rFonts w:ascii="David" w:hAnsi="David" w:cs="David"/>
          <w:sz w:val="24"/>
          <w:szCs w:val="24"/>
          <w:u w:val="single"/>
        </w:rPr>
      </w:pPr>
      <w:r w:rsidRPr="0068674C">
        <w:rPr>
          <w:rFonts w:ascii="David" w:hAnsi="David" w:cs="David" w:hint="cs"/>
          <w:sz w:val="24"/>
          <w:szCs w:val="24"/>
          <w:u w:val="single"/>
          <w:rtl/>
        </w:rPr>
        <w:t>סעד הצהרתי</w:t>
      </w:r>
    </w:p>
    <w:p w14:paraId="5A79D947" w14:textId="7132F7FE" w:rsidR="0068674C" w:rsidRDefault="0068674C" w:rsidP="00B02EB3">
      <w:pPr>
        <w:pStyle w:val="a3"/>
        <w:spacing w:after="0" w:line="360" w:lineRule="auto"/>
        <w:ind w:left="793"/>
        <w:jc w:val="both"/>
        <w:rPr>
          <w:rFonts w:ascii="David" w:hAnsi="David" w:cs="David"/>
          <w:sz w:val="24"/>
          <w:szCs w:val="24"/>
          <w:rtl/>
        </w:rPr>
      </w:pPr>
      <w:r>
        <w:rPr>
          <w:rFonts w:ascii="David" w:hAnsi="David" w:cs="David" w:hint="cs"/>
          <w:sz w:val="24"/>
          <w:szCs w:val="24"/>
          <w:rtl/>
        </w:rPr>
        <w:t>לקבוע כי התובע זכאי היה החל ממועד פרישתו לקבל גימלה על כל תקופת עבודתו בחוזה בכירים לפי דרגה של 46+ וגימלה על יתרת שנות עבודתו על פי מינוי.</w:t>
      </w:r>
    </w:p>
    <w:p w14:paraId="4B60AFE7" w14:textId="44F5703D" w:rsidR="0068674C" w:rsidRDefault="0068674C" w:rsidP="00B02EB3">
      <w:pPr>
        <w:pStyle w:val="a3"/>
        <w:spacing w:after="0" w:line="360" w:lineRule="auto"/>
        <w:ind w:left="793"/>
        <w:jc w:val="both"/>
        <w:rPr>
          <w:rFonts w:ascii="David" w:hAnsi="David" w:cs="David"/>
          <w:sz w:val="24"/>
          <w:szCs w:val="24"/>
          <w:rtl/>
        </w:rPr>
      </w:pPr>
      <w:r>
        <w:rPr>
          <w:rFonts w:ascii="David" w:hAnsi="David" w:cs="David" w:hint="cs"/>
          <w:sz w:val="24"/>
          <w:szCs w:val="24"/>
          <w:rtl/>
        </w:rPr>
        <w:t>וכי הפרשי השכר על השנים מאז פרישתו ישוערכו לפי זכאותו הנוכחית לגימלה.</w:t>
      </w:r>
    </w:p>
    <w:p w14:paraId="2BCCE72D" w14:textId="66379FE0" w:rsidR="0068674C" w:rsidRDefault="0068674C" w:rsidP="00B02EB3">
      <w:pPr>
        <w:pStyle w:val="a3"/>
        <w:numPr>
          <w:ilvl w:val="0"/>
          <w:numId w:val="6"/>
        </w:numPr>
        <w:spacing w:after="0" w:line="360" w:lineRule="auto"/>
        <w:ind w:left="793"/>
        <w:jc w:val="both"/>
        <w:rPr>
          <w:rFonts w:ascii="David" w:hAnsi="David" w:cs="David"/>
          <w:sz w:val="24"/>
          <w:szCs w:val="24"/>
          <w:u w:val="single"/>
        </w:rPr>
      </w:pPr>
      <w:r w:rsidRPr="0068674C">
        <w:rPr>
          <w:rFonts w:ascii="David" w:hAnsi="David" w:cs="David" w:hint="cs"/>
          <w:sz w:val="24"/>
          <w:szCs w:val="24"/>
          <w:u w:val="single"/>
          <w:rtl/>
        </w:rPr>
        <w:t xml:space="preserve">סעד כספי </w:t>
      </w:r>
    </w:p>
    <w:p w14:paraId="7EFD4A75" w14:textId="1955D404" w:rsidR="0068674C" w:rsidRDefault="0068674C" w:rsidP="00B02EB3">
      <w:pPr>
        <w:pStyle w:val="a3"/>
        <w:spacing w:after="0" w:line="360" w:lineRule="auto"/>
        <w:ind w:left="793"/>
        <w:jc w:val="both"/>
        <w:rPr>
          <w:rFonts w:ascii="David" w:hAnsi="David" w:cs="David"/>
          <w:sz w:val="24"/>
          <w:szCs w:val="24"/>
          <w:rtl/>
        </w:rPr>
      </w:pPr>
      <w:r>
        <w:rPr>
          <w:rFonts w:ascii="David" w:hAnsi="David" w:cs="David" w:hint="cs"/>
          <w:sz w:val="24"/>
          <w:szCs w:val="24"/>
          <w:rtl/>
        </w:rPr>
        <w:t>בית הדין הנכבד מתבקש לקבוע כי על הטיפול הרשלני והממושך בזכויותיו של התובע לגימלה ישולם לו פיצוי בשיעור של 150,000 ₪.</w:t>
      </w:r>
    </w:p>
    <w:p w14:paraId="0CB36876" w14:textId="71550B0B" w:rsidR="0068674C" w:rsidRDefault="0068674C" w:rsidP="00B02EB3">
      <w:pPr>
        <w:pStyle w:val="a3"/>
        <w:spacing w:after="0" w:line="360" w:lineRule="auto"/>
        <w:ind w:left="793"/>
        <w:jc w:val="both"/>
        <w:rPr>
          <w:rFonts w:ascii="David" w:hAnsi="David" w:cs="David"/>
          <w:sz w:val="24"/>
          <w:szCs w:val="24"/>
          <w:rtl/>
        </w:rPr>
      </w:pPr>
      <w:r>
        <w:rPr>
          <w:rFonts w:ascii="David" w:hAnsi="David" w:cs="David" w:hint="cs"/>
          <w:sz w:val="24"/>
          <w:szCs w:val="24"/>
          <w:rtl/>
        </w:rPr>
        <w:t>וכן לחייב את הנתבעים בתשלום שכ"ט והוצאות משפט.</w:t>
      </w:r>
    </w:p>
    <w:p w14:paraId="5B2D98A3" w14:textId="0CE0B912" w:rsidR="009B5E2F" w:rsidRDefault="009B5E2F" w:rsidP="00B02EB3">
      <w:pPr>
        <w:pStyle w:val="a3"/>
        <w:numPr>
          <w:ilvl w:val="0"/>
          <w:numId w:val="6"/>
        </w:numPr>
        <w:spacing w:after="0" w:line="360" w:lineRule="auto"/>
        <w:ind w:left="793"/>
        <w:jc w:val="both"/>
      </w:pPr>
      <w:r w:rsidRPr="00F90EBA">
        <w:rPr>
          <w:rFonts w:ascii="David" w:hAnsi="David" w:cs="David" w:hint="cs"/>
          <w:sz w:val="24"/>
          <w:szCs w:val="24"/>
          <w:rtl/>
        </w:rPr>
        <w:t>בנוסף מתבקש בית הדין לקבוע כי אגרת בית הדין ששולמה בתביעה הראשונה בסך 13,000 ₪ תחושב במסגרת האגרה של תביעה זו ובמידת הצורך יושב לתובע הפרש התשלום.</w:t>
      </w:r>
    </w:p>
    <w:p w14:paraId="48634DC3" w14:textId="1A4F5A0F" w:rsidR="00B02EB3" w:rsidRDefault="00B02EB3" w:rsidP="00B02EB3">
      <w:pPr>
        <w:spacing w:after="0" w:line="360" w:lineRule="auto"/>
        <w:jc w:val="both"/>
      </w:pPr>
      <w:r>
        <w:rPr>
          <w:noProof/>
        </w:rPr>
        <w:drawing>
          <wp:anchor distT="0" distB="0" distL="114300" distR="114300" simplePos="0" relativeHeight="251659264" behindDoc="0" locked="0" layoutInCell="1" allowOverlap="1" wp14:anchorId="188CEFD6" wp14:editId="5A2D4486">
            <wp:simplePos x="0" y="0"/>
            <wp:positionH relativeFrom="column">
              <wp:posOffset>422275</wp:posOffset>
            </wp:positionH>
            <wp:positionV relativeFrom="paragraph">
              <wp:posOffset>156845</wp:posOffset>
            </wp:positionV>
            <wp:extent cx="1352550" cy="742950"/>
            <wp:effectExtent l="0" t="0" r="0" b="0"/>
            <wp:wrapNone/>
            <wp:docPr id="2" name="תמונה 1" descr="חתימ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descr="חתימה"/>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52550" cy="742950"/>
                    </a:xfrm>
                    <a:prstGeom prst="rect">
                      <a:avLst/>
                    </a:prstGeom>
                    <a:noFill/>
                  </pic:spPr>
                </pic:pic>
              </a:graphicData>
            </a:graphic>
            <wp14:sizeRelH relativeFrom="page">
              <wp14:pctWidth>0</wp14:pctWidth>
            </wp14:sizeRelH>
            <wp14:sizeRelV relativeFrom="page">
              <wp14:pctHeight>0</wp14:pctHeight>
            </wp14:sizeRelV>
          </wp:anchor>
        </w:drawing>
      </w:r>
    </w:p>
    <w:p w14:paraId="0040BFFE" w14:textId="01B510BA" w:rsidR="00B02EB3" w:rsidRDefault="00B02EB3" w:rsidP="00B02EB3">
      <w:pPr>
        <w:spacing w:after="0" w:line="360" w:lineRule="auto"/>
        <w:jc w:val="both"/>
        <w:rPr>
          <w:rtl/>
        </w:rPr>
      </w:pPr>
    </w:p>
    <w:p w14:paraId="0D986570" w14:textId="0F51B96D" w:rsidR="00B02EB3" w:rsidRPr="00F90EBA" w:rsidRDefault="008472B8" w:rsidP="00B02EB3">
      <w:pPr>
        <w:spacing w:after="0" w:line="360" w:lineRule="auto"/>
        <w:jc w:val="both"/>
        <w:rPr>
          <w:rtl/>
        </w:rPr>
      </w:pPr>
      <w:r>
        <w:rPr>
          <w:noProof/>
        </w:rPr>
        <w:pict w14:anchorId="73D6B7AF">
          <v:line id="מחבר ישר 1" o:spid="_x0000_s2050"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05pt,13.95pt" to="139.7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" strokecolor="#4579b8 [3044]"/>
        </w:pict>
      </w:r>
    </w:p>
    <w:p w14:paraId="2A6CB3A3" w14:textId="75926008" w:rsidR="009B5E2F" w:rsidRPr="00D641D5" w:rsidRDefault="009B5E2F" w:rsidP="00D641D5">
      <w:pPr>
        <w:pStyle w:val="a3"/>
        <w:ind w:left="5400" w:firstLine="360"/>
        <w:rPr>
          <w:rFonts w:ascii="David" w:hAnsi="David" w:cs="David"/>
          <w:b/>
          <w:bCs/>
          <w:rtl/>
        </w:rPr>
      </w:pPr>
      <w:r w:rsidRPr="00D641D5">
        <w:rPr>
          <w:rFonts w:ascii="David" w:hAnsi="David" w:cs="David"/>
          <w:b/>
          <w:bCs/>
          <w:rtl/>
        </w:rPr>
        <w:lastRenderedPageBreak/>
        <w:t>עו"ד יעקב חסדאי</w:t>
      </w:r>
    </w:p>
    <w:p w14:paraId="273432C8" w14:textId="4C8CB7CE" w:rsidR="009B5E2F" w:rsidRDefault="009B5E2F" w:rsidP="00D641D5">
      <w:pPr>
        <w:pStyle w:val="a3"/>
        <w:ind w:left="6120"/>
        <w:rPr>
          <w:rFonts w:ascii="David" w:hAnsi="David" w:cs="David"/>
          <w:b/>
          <w:bCs/>
          <w:rtl/>
        </w:rPr>
      </w:pPr>
      <w:r w:rsidRPr="00D641D5">
        <w:rPr>
          <w:rFonts w:ascii="David" w:hAnsi="David" w:cs="David"/>
          <w:b/>
          <w:bCs/>
          <w:rtl/>
        </w:rPr>
        <w:t>ב"כ התובע</w:t>
      </w:r>
    </w:p>
    <w:p w14:paraId="4D74328D" w14:textId="0C9DC04A" w:rsidR="00786082" w:rsidRDefault="00786082" w:rsidP="00D641D5">
      <w:pPr>
        <w:pStyle w:val="a3"/>
        <w:ind w:left="6120"/>
        <w:rPr>
          <w:rFonts w:ascii="David" w:hAnsi="David" w:cs="David"/>
          <w:b/>
          <w:bCs/>
          <w:rtl/>
        </w:rPr>
      </w:pPr>
      <w:r>
        <w:rPr>
          <w:rFonts w:ascii="David" w:hAnsi="David" w:cs="David" w:hint="cs"/>
          <w:b/>
          <w:bCs/>
          <w:rtl/>
        </w:rPr>
        <w:t>"</w:t>
      </w:r>
    </w:p>
    <w:p w14:paraId="2ABFBC55" w14:textId="77777777" w:rsidR="00786082" w:rsidRDefault="00786082" w:rsidP="00786082">
      <w:pPr>
        <w:pStyle w:val="a3"/>
        <w:ind w:left="84"/>
        <w:rPr>
          <w:rFonts w:ascii="David" w:hAnsi="David" w:cs="David"/>
          <w:b/>
          <w:bCs/>
          <w:rtl/>
        </w:rPr>
      </w:pPr>
      <w:r>
        <w:rPr>
          <w:rFonts w:ascii="David" w:hAnsi="David" w:cs="David" w:hint="cs"/>
          <w:b/>
          <w:bCs/>
          <w:rtl/>
        </w:rPr>
        <w:t>חסר:</w:t>
      </w:r>
      <w:r w:rsidRPr="00786082">
        <w:rPr>
          <w:rFonts w:ascii="David" w:hAnsi="David" w:cs="David"/>
          <w:b/>
          <w:bCs/>
          <w:rtl/>
        </w:rPr>
        <w:t xml:space="preserve"> </w:t>
      </w:r>
    </w:p>
    <w:p w14:paraId="7FAD22B5" w14:textId="05E12E74" w:rsidR="00786082" w:rsidRDefault="00786082" w:rsidP="00786082">
      <w:pPr>
        <w:pStyle w:val="a3"/>
        <w:ind w:left="84"/>
        <w:rPr>
          <w:rFonts w:ascii="David" w:hAnsi="David" w:cs="David"/>
          <w:b/>
          <w:bCs/>
          <w:rtl/>
        </w:rPr>
      </w:pPr>
      <w:r>
        <w:rPr>
          <w:rFonts w:ascii="David" w:hAnsi="David" w:cs="David" w:hint="cs"/>
          <w:b/>
          <w:bCs/>
          <w:rtl/>
        </w:rPr>
        <w:t>"</w:t>
      </w:r>
      <w:r w:rsidRPr="00786082">
        <w:rPr>
          <w:rFonts w:ascii="David" w:hAnsi="David" w:cs="David"/>
          <w:b/>
          <w:bCs/>
          <w:rtl/>
        </w:rPr>
        <w:t>טרם הדיון במהות ההחלטה, ובמשמעות התנהלות המדינה</w:t>
      </w:r>
      <w:r>
        <w:rPr>
          <w:rFonts w:ascii="David" w:hAnsi="David" w:cs="David" w:hint="cs"/>
          <w:b/>
          <w:bCs/>
          <w:rtl/>
        </w:rPr>
        <w:t xml:space="preserve"> </w:t>
      </w:r>
      <w:r w:rsidRPr="00786082">
        <w:rPr>
          <w:rFonts w:ascii="David" w:hAnsi="David" w:cs="David"/>
          <w:b/>
          <w:bCs/>
          <w:rtl/>
        </w:rPr>
        <w:t xml:space="preserve">והשלכותיה, </w:t>
      </w:r>
    </w:p>
    <w:p w14:paraId="179BAB20" w14:textId="49D48849" w:rsidR="00786082" w:rsidRDefault="00786082" w:rsidP="00786082">
      <w:pPr>
        <w:pStyle w:val="a3"/>
        <w:ind w:left="84"/>
        <w:rPr>
          <w:rFonts w:ascii="David" w:hAnsi="David" w:cs="David"/>
          <w:b/>
          <w:bCs/>
          <w:rtl/>
        </w:rPr>
      </w:pPr>
      <w:r w:rsidRPr="00786082">
        <w:rPr>
          <w:rFonts w:ascii="David" w:hAnsi="David" w:cs="David"/>
          <w:b/>
          <w:bCs/>
          <w:rtl/>
        </w:rPr>
        <w:t>יש לקבוע את התשתית העובדתית, על יסוד עדויות וראיות הצדדים</w:t>
      </w:r>
      <w:r>
        <w:rPr>
          <w:rFonts w:ascii="David" w:hAnsi="David" w:cs="David" w:hint="cs"/>
          <w:b/>
          <w:bCs/>
          <w:rtl/>
        </w:rPr>
        <w:t>" (סוף סעיף 44 לפסה"ד)</w:t>
      </w:r>
    </w:p>
    <w:p w14:paraId="797D3A39" w14:textId="77777777" w:rsidR="00786082" w:rsidRPr="00D641D5" w:rsidRDefault="00786082" w:rsidP="00786082">
      <w:pPr>
        <w:pStyle w:val="a3"/>
        <w:ind w:left="84"/>
        <w:rPr>
          <w:rFonts w:ascii="David" w:hAnsi="David" w:cs="David"/>
          <w:b/>
          <w:bCs/>
          <w:rtl/>
        </w:rPr>
      </w:pPr>
    </w:p>
    <w:sectPr w:rsidR="00786082" w:rsidRPr="00D641D5" w:rsidSect="004B773C">
      <w:footerReference w:type="default" r:id="rId10"/>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DC5C4" w14:textId="77777777" w:rsidR="00AE6332" w:rsidRDefault="00AE6332" w:rsidP="00F25091">
      <w:pPr>
        <w:spacing w:after="0" w:line="240" w:lineRule="auto"/>
      </w:pPr>
      <w:r>
        <w:separator/>
      </w:r>
    </w:p>
  </w:endnote>
  <w:endnote w:type="continuationSeparator" w:id="0">
    <w:p w14:paraId="55932FA7" w14:textId="77777777" w:rsidR="00AE6332" w:rsidRDefault="00AE6332" w:rsidP="00F25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479842243"/>
      <w:docPartObj>
        <w:docPartGallery w:val="Page Numbers (Bottom of Page)"/>
        <w:docPartUnique/>
      </w:docPartObj>
    </w:sdtPr>
    <w:sdtContent>
      <w:p w14:paraId="7297BB3B" w14:textId="306D7CAD" w:rsidR="00F25091" w:rsidRDefault="00F25091">
        <w:pPr>
          <w:pStyle w:val="a6"/>
          <w:jc w:val="center"/>
        </w:pPr>
        <w:r>
          <w:fldChar w:fldCharType="begin"/>
        </w:r>
        <w:r>
          <w:instrText>PAGE   \* MERGEFORMAT</w:instrText>
        </w:r>
        <w:r>
          <w:fldChar w:fldCharType="separate"/>
        </w:r>
        <w:r w:rsidR="00E656CA" w:rsidRPr="00E656CA">
          <w:rPr>
            <w:noProof/>
            <w:rtl/>
            <w:lang w:val="he-IL"/>
          </w:rPr>
          <w:t>2</w:t>
        </w:r>
        <w:r>
          <w:fldChar w:fldCharType="end"/>
        </w:r>
      </w:p>
    </w:sdtContent>
  </w:sdt>
  <w:p w14:paraId="29FB796B" w14:textId="77777777" w:rsidR="00F25091" w:rsidRDefault="00F2509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6C422" w14:textId="77777777" w:rsidR="00AE6332" w:rsidRDefault="00AE6332" w:rsidP="00F25091">
      <w:pPr>
        <w:spacing w:after="0" w:line="240" w:lineRule="auto"/>
      </w:pPr>
      <w:r>
        <w:separator/>
      </w:r>
    </w:p>
  </w:footnote>
  <w:footnote w:type="continuationSeparator" w:id="0">
    <w:p w14:paraId="5630C9D6" w14:textId="77777777" w:rsidR="00AE6332" w:rsidRDefault="00AE6332" w:rsidP="00F250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D6650"/>
    <w:multiLevelType w:val="hybridMultilevel"/>
    <w:tmpl w:val="7FEE461C"/>
    <w:lvl w:ilvl="0" w:tplc="C0783548">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2A5671"/>
    <w:multiLevelType w:val="hybridMultilevel"/>
    <w:tmpl w:val="E8C09D7A"/>
    <w:lvl w:ilvl="0" w:tplc="CFF814A8">
      <w:start w:val="1"/>
      <w:numFmt w:val="decimal"/>
      <w:lvlText w:val="%1."/>
      <w:lvlJc w:val="left"/>
      <w:pPr>
        <w:tabs>
          <w:tab w:val="num" w:pos="720"/>
        </w:tabs>
        <w:ind w:left="720" w:right="720" w:hanging="360"/>
      </w:pPr>
      <w:rPr>
        <w:rFonts w:hint="cs"/>
      </w:rPr>
    </w:lvl>
    <w:lvl w:ilvl="1" w:tplc="040D0019">
      <w:start w:val="1"/>
      <w:numFmt w:val="lowerLetter"/>
      <w:lvlText w:val="%2."/>
      <w:lvlJc w:val="left"/>
      <w:pPr>
        <w:tabs>
          <w:tab w:val="num" w:pos="1440"/>
        </w:tabs>
        <w:ind w:left="1440" w:right="1440" w:hanging="360"/>
      </w:pPr>
    </w:lvl>
    <w:lvl w:ilvl="2" w:tplc="040D001B">
      <w:start w:val="1"/>
      <w:numFmt w:val="lowerRoman"/>
      <w:lvlText w:val="%3."/>
      <w:lvlJc w:val="right"/>
      <w:pPr>
        <w:tabs>
          <w:tab w:val="num" w:pos="2160"/>
        </w:tabs>
        <w:ind w:left="2160" w:right="2160" w:hanging="180"/>
      </w:pPr>
    </w:lvl>
    <w:lvl w:ilvl="3" w:tplc="040D000F">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abstractNum w:abstractNumId="2" w15:restartNumberingAfterBreak="0">
    <w:nsid w:val="2B3E347F"/>
    <w:multiLevelType w:val="hybridMultilevel"/>
    <w:tmpl w:val="E076CE42"/>
    <w:lvl w:ilvl="0" w:tplc="F9C4A13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B610AF"/>
    <w:multiLevelType w:val="hybridMultilevel"/>
    <w:tmpl w:val="88C6A3C2"/>
    <w:lvl w:ilvl="0" w:tplc="DF8A65A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F52ECF"/>
    <w:multiLevelType w:val="multilevel"/>
    <w:tmpl w:val="82661148"/>
    <w:lvl w:ilvl="0">
      <w:start w:val="1"/>
      <w:numFmt w:val="decimal"/>
      <w:lvlText w:val="%1."/>
      <w:lvlJc w:val="left"/>
      <w:pPr>
        <w:tabs>
          <w:tab w:val="num" w:pos="502"/>
        </w:tabs>
        <w:ind w:left="502" w:hanging="360"/>
      </w:pPr>
      <w:rPr>
        <w:rFonts w:ascii="David" w:hAnsi="David" w:cs="David" w:hint="default"/>
        <w:b w:val="0"/>
        <w:bCs w:val="0"/>
        <w:i w:val="0"/>
        <w:iCs w:val="0"/>
        <w:sz w:val="24"/>
        <w:szCs w:val="24"/>
      </w:rPr>
    </w:lvl>
    <w:lvl w:ilvl="1">
      <w:start w:val="1"/>
      <w:numFmt w:val="decimal"/>
      <w:lvlText w:val="%1.%2."/>
      <w:lvlJc w:val="left"/>
      <w:pPr>
        <w:tabs>
          <w:tab w:val="num" w:pos="574"/>
        </w:tabs>
        <w:ind w:left="574" w:hanging="432"/>
      </w:pPr>
      <w:rPr>
        <w:rFonts w:hint="default"/>
        <w:b w:val="0"/>
        <w:bCs w:val="0"/>
        <w:lang w:bidi="he-IL"/>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numFmt w:val="none"/>
      <w:lvlText w:val=""/>
      <w:lvlJc w:val="left"/>
      <w:pPr>
        <w:tabs>
          <w:tab w:val="num" w:pos="720"/>
        </w:tabs>
        <w:ind w:left="0" w:firstLine="0"/>
      </w:pPr>
      <w:rPr>
        <w:rFonts w:hint="default"/>
      </w:rPr>
    </w:lvl>
  </w:abstractNum>
  <w:abstractNum w:abstractNumId="5" w15:restartNumberingAfterBreak="0">
    <w:nsid w:val="3D39044E"/>
    <w:multiLevelType w:val="hybridMultilevel"/>
    <w:tmpl w:val="F0B2762C"/>
    <w:lvl w:ilvl="0" w:tplc="164CE656">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40D5C0D"/>
    <w:multiLevelType w:val="hybridMultilevel"/>
    <w:tmpl w:val="811229E0"/>
    <w:lvl w:ilvl="0" w:tplc="1B968BCC">
      <w:start w:val="1"/>
      <w:numFmt w:val="hebrew1"/>
      <w:lvlText w:val="%1."/>
      <w:lvlJc w:val="left"/>
      <w:pPr>
        <w:ind w:left="796" w:hanging="36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7" w15:restartNumberingAfterBreak="0">
    <w:nsid w:val="51FD1F4D"/>
    <w:multiLevelType w:val="hybridMultilevel"/>
    <w:tmpl w:val="8D4E596C"/>
    <w:lvl w:ilvl="0" w:tplc="678CDCA0">
      <w:start w:val="1"/>
      <w:numFmt w:val="decimal"/>
      <w:lvlText w:val="%1."/>
      <w:lvlJc w:val="left"/>
      <w:pPr>
        <w:ind w:left="80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8" w15:restartNumberingAfterBreak="0">
    <w:nsid w:val="55AD10A1"/>
    <w:multiLevelType w:val="hybridMultilevel"/>
    <w:tmpl w:val="64A8D7B4"/>
    <w:lvl w:ilvl="0" w:tplc="DFD2FC16">
      <w:start w:val="1"/>
      <w:numFmt w:val="hebrew1"/>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6D91B94"/>
    <w:multiLevelType w:val="hybridMultilevel"/>
    <w:tmpl w:val="7E3E9160"/>
    <w:lvl w:ilvl="0" w:tplc="0409000F">
      <w:start w:val="1"/>
      <w:numFmt w:val="decimal"/>
      <w:lvlText w:val="%1."/>
      <w:lvlJc w:val="left"/>
      <w:pPr>
        <w:ind w:left="444" w:hanging="360"/>
      </w:pPr>
    </w:lvl>
    <w:lvl w:ilvl="1" w:tplc="04090019" w:tentative="1">
      <w:start w:val="1"/>
      <w:numFmt w:val="lowerLetter"/>
      <w:lvlText w:val="%2."/>
      <w:lvlJc w:val="left"/>
      <w:pPr>
        <w:ind w:left="1164" w:hanging="360"/>
      </w:pPr>
    </w:lvl>
    <w:lvl w:ilvl="2" w:tplc="0409001B" w:tentative="1">
      <w:start w:val="1"/>
      <w:numFmt w:val="lowerRoman"/>
      <w:lvlText w:val="%3."/>
      <w:lvlJc w:val="right"/>
      <w:pPr>
        <w:ind w:left="1884" w:hanging="180"/>
      </w:pPr>
    </w:lvl>
    <w:lvl w:ilvl="3" w:tplc="0409000F" w:tentative="1">
      <w:start w:val="1"/>
      <w:numFmt w:val="decimal"/>
      <w:lvlText w:val="%4."/>
      <w:lvlJc w:val="left"/>
      <w:pPr>
        <w:ind w:left="2604" w:hanging="360"/>
      </w:pPr>
    </w:lvl>
    <w:lvl w:ilvl="4" w:tplc="04090019" w:tentative="1">
      <w:start w:val="1"/>
      <w:numFmt w:val="lowerLetter"/>
      <w:lvlText w:val="%5."/>
      <w:lvlJc w:val="left"/>
      <w:pPr>
        <w:ind w:left="3324" w:hanging="360"/>
      </w:pPr>
    </w:lvl>
    <w:lvl w:ilvl="5" w:tplc="0409001B" w:tentative="1">
      <w:start w:val="1"/>
      <w:numFmt w:val="lowerRoman"/>
      <w:lvlText w:val="%6."/>
      <w:lvlJc w:val="right"/>
      <w:pPr>
        <w:ind w:left="4044" w:hanging="180"/>
      </w:pPr>
    </w:lvl>
    <w:lvl w:ilvl="6" w:tplc="0409000F" w:tentative="1">
      <w:start w:val="1"/>
      <w:numFmt w:val="decimal"/>
      <w:lvlText w:val="%7."/>
      <w:lvlJc w:val="left"/>
      <w:pPr>
        <w:ind w:left="4764" w:hanging="360"/>
      </w:pPr>
    </w:lvl>
    <w:lvl w:ilvl="7" w:tplc="04090019" w:tentative="1">
      <w:start w:val="1"/>
      <w:numFmt w:val="lowerLetter"/>
      <w:lvlText w:val="%8."/>
      <w:lvlJc w:val="left"/>
      <w:pPr>
        <w:ind w:left="5484" w:hanging="360"/>
      </w:pPr>
    </w:lvl>
    <w:lvl w:ilvl="8" w:tplc="0409001B" w:tentative="1">
      <w:start w:val="1"/>
      <w:numFmt w:val="lowerRoman"/>
      <w:lvlText w:val="%9."/>
      <w:lvlJc w:val="right"/>
      <w:pPr>
        <w:ind w:left="6204" w:hanging="180"/>
      </w:pPr>
    </w:lvl>
  </w:abstractNum>
  <w:abstractNum w:abstractNumId="10" w15:restartNumberingAfterBreak="0">
    <w:nsid w:val="6C222825"/>
    <w:multiLevelType w:val="hybridMultilevel"/>
    <w:tmpl w:val="F1F2809A"/>
    <w:lvl w:ilvl="0" w:tplc="5EDC74B6">
      <w:start w:val="1"/>
      <w:numFmt w:val="hebrew1"/>
      <w:lvlText w:val="%1."/>
      <w:lvlJc w:val="left"/>
      <w:pPr>
        <w:ind w:left="728" w:hanging="360"/>
      </w:pPr>
      <w:rPr>
        <w:rFonts w:hint="default"/>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11" w15:restartNumberingAfterBreak="0">
    <w:nsid w:val="6E017D80"/>
    <w:multiLevelType w:val="hybridMultilevel"/>
    <w:tmpl w:val="B35C7642"/>
    <w:lvl w:ilvl="0" w:tplc="4C7C8C08">
      <w:start w:val="1"/>
      <w:numFmt w:val="hebrew1"/>
      <w:lvlText w:val="%1."/>
      <w:lvlJc w:val="left"/>
      <w:pPr>
        <w:ind w:left="804" w:hanging="360"/>
      </w:pPr>
      <w:rPr>
        <w:rFonts w:hint="default"/>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12" w15:restartNumberingAfterBreak="0">
    <w:nsid w:val="722C6551"/>
    <w:multiLevelType w:val="hybridMultilevel"/>
    <w:tmpl w:val="23248FE8"/>
    <w:lvl w:ilvl="0" w:tplc="519085AE">
      <w:start w:val="1"/>
      <w:numFmt w:val="decimal"/>
      <w:lvlText w:val="%1."/>
      <w:lvlJc w:val="left"/>
      <w:pPr>
        <w:ind w:left="444" w:hanging="360"/>
      </w:pPr>
      <w:rPr>
        <w:rFonts w:hint="default"/>
        <w:b w:val="0"/>
        <w:bCs w:val="0"/>
      </w:rPr>
    </w:lvl>
    <w:lvl w:ilvl="1" w:tplc="04090019">
      <w:start w:val="1"/>
      <w:numFmt w:val="lowerLetter"/>
      <w:lvlText w:val="%2."/>
      <w:lvlJc w:val="left"/>
      <w:pPr>
        <w:ind w:left="1164" w:hanging="360"/>
      </w:pPr>
    </w:lvl>
    <w:lvl w:ilvl="2" w:tplc="0409001B" w:tentative="1">
      <w:start w:val="1"/>
      <w:numFmt w:val="lowerRoman"/>
      <w:lvlText w:val="%3."/>
      <w:lvlJc w:val="right"/>
      <w:pPr>
        <w:ind w:left="1884" w:hanging="180"/>
      </w:pPr>
    </w:lvl>
    <w:lvl w:ilvl="3" w:tplc="0409000F" w:tentative="1">
      <w:start w:val="1"/>
      <w:numFmt w:val="decimal"/>
      <w:lvlText w:val="%4."/>
      <w:lvlJc w:val="left"/>
      <w:pPr>
        <w:ind w:left="2604" w:hanging="360"/>
      </w:pPr>
    </w:lvl>
    <w:lvl w:ilvl="4" w:tplc="04090019" w:tentative="1">
      <w:start w:val="1"/>
      <w:numFmt w:val="lowerLetter"/>
      <w:lvlText w:val="%5."/>
      <w:lvlJc w:val="left"/>
      <w:pPr>
        <w:ind w:left="3324" w:hanging="360"/>
      </w:pPr>
    </w:lvl>
    <w:lvl w:ilvl="5" w:tplc="0409001B" w:tentative="1">
      <w:start w:val="1"/>
      <w:numFmt w:val="lowerRoman"/>
      <w:lvlText w:val="%6."/>
      <w:lvlJc w:val="right"/>
      <w:pPr>
        <w:ind w:left="4044" w:hanging="180"/>
      </w:pPr>
    </w:lvl>
    <w:lvl w:ilvl="6" w:tplc="0409000F" w:tentative="1">
      <w:start w:val="1"/>
      <w:numFmt w:val="decimal"/>
      <w:lvlText w:val="%7."/>
      <w:lvlJc w:val="left"/>
      <w:pPr>
        <w:ind w:left="4764" w:hanging="360"/>
      </w:pPr>
    </w:lvl>
    <w:lvl w:ilvl="7" w:tplc="04090019" w:tentative="1">
      <w:start w:val="1"/>
      <w:numFmt w:val="lowerLetter"/>
      <w:lvlText w:val="%8."/>
      <w:lvlJc w:val="left"/>
      <w:pPr>
        <w:ind w:left="5484" w:hanging="360"/>
      </w:pPr>
    </w:lvl>
    <w:lvl w:ilvl="8" w:tplc="0409001B" w:tentative="1">
      <w:start w:val="1"/>
      <w:numFmt w:val="lowerRoman"/>
      <w:lvlText w:val="%9."/>
      <w:lvlJc w:val="right"/>
      <w:pPr>
        <w:ind w:left="6204" w:hanging="180"/>
      </w:pPr>
    </w:lvl>
  </w:abstractNum>
  <w:num w:numId="1" w16cid:durableId="1727101507">
    <w:abstractNumId w:val="2"/>
  </w:num>
  <w:num w:numId="2" w16cid:durableId="239753608">
    <w:abstractNumId w:val="5"/>
  </w:num>
  <w:num w:numId="3" w16cid:durableId="1691643601">
    <w:abstractNumId w:val="3"/>
  </w:num>
  <w:num w:numId="4" w16cid:durableId="374354579">
    <w:abstractNumId w:val="12"/>
  </w:num>
  <w:num w:numId="5" w16cid:durableId="1456753082">
    <w:abstractNumId w:val="11"/>
  </w:num>
  <w:num w:numId="6" w16cid:durableId="713582123">
    <w:abstractNumId w:val="0"/>
  </w:num>
  <w:num w:numId="7" w16cid:durableId="131293849">
    <w:abstractNumId w:val="10"/>
  </w:num>
  <w:num w:numId="8" w16cid:durableId="1398236820">
    <w:abstractNumId w:val="7"/>
  </w:num>
  <w:num w:numId="9" w16cid:durableId="2113820898">
    <w:abstractNumId w:val="6"/>
  </w:num>
  <w:num w:numId="10" w16cid:durableId="792990214">
    <w:abstractNumId w:val="4"/>
  </w:num>
  <w:num w:numId="11" w16cid:durableId="259339157">
    <w:abstractNumId w:val="1"/>
  </w:num>
  <w:num w:numId="12" w16cid:durableId="1056012081">
    <w:abstractNumId w:val="8"/>
  </w:num>
  <w:num w:numId="13" w16cid:durableId="58854555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שמעון">
    <w15:presenceInfo w15:providerId="None" w15:userId="שמעו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D7D3E"/>
    <w:rsid w:val="000C2F0E"/>
    <w:rsid w:val="000F27B1"/>
    <w:rsid w:val="000F4B53"/>
    <w:rsid w:val="000F4D9F"/>
    <w:rsid w:val="0011087B"/>
    <w:rsid w:val="001956B3"/>
    <w:rsid w:val="001A1C3A"/>
    <w:rsid w:val="001A6217"/>
    <w:rsid w:val="001B0264"/>
    <w:rsid w:val="00202AA5"/>
    <w:rsid w:val="002265DA"/>
    <w:rsid w:val="002443EF"/>
    <w:rsid w:val="00285198"/>
    <w:rsid w:val="002A598D"/>
    <w:rsid w:val="002C2B2A"/>
    <w:rsid w:val="003151A3"/>
    <w:rsid w:val="0037502D"/>
    <w:rsid w:val="00393A39"/>
    <w:rsid w:val="00420C67"/>
    <w:rsid w:val="00443EA4"/>
    <w:rsid w:val="0048657D"/>
    <w:rsid w:val="004B773C"/>
    <w:rsid w:val="004C0392"/>
    <w:rsid w:val="004F210A"/>
    <w:rsid w:val="00512CA9"/>
    <w:rsid w:val="0052464F"/>
    <w:rsid w:val="005378D5"/>
    <w:rsid w:val="00570C32"/>
    <w:rsid w:val="00623714"/>
    <w:rsid w:val="00664ABB"/>
    <w:rsid w:val="0068674C"/>
    <w:rsid w:val="006A0381"/>
    <w:rsid w:val="006A0E17"/>
    <w:rsid w:val="006A4DE7"/>
    <w:rsid w:val="006C1520"/>
    <w:rsid w:val="006C30F5"/>
    <w:rsid w:val="006C3DB0"/>
    <w:rsid w:val="007074DC"/>
    <w:rsid w:val="00762786"/>
    <w:rsid w:val="00786082"/>
    <w:rsid w:val="007E7305"/>
    <w:rsid w:val="00826525"/>
    <w:rsid w:val="008472B8"/>
    <w:rsid w:val="0091493E"/>
    <w:rsid w:val="00914B97"/>
    <w:rsid w:val="00921283"/>
    <w:rsid w:val="00933642"/>
    <w:rsid w:val="0097160A"/>
    <w:rsid w:val="00991226"/>
    <w:rsid w:val="009925D4"/>
    <w:rsid w:val="009A5A85"/>
    <w:rsid w:val="009B5E2F"/>
    <w:rsid w:val="00A140D6"/>
    <w:rsid w:val="00A14B68"/>
    <w:rsid w:val="00A619F7"/>
    <w:rsid w:val="00A7499F"/>
    <w:rsid w:val="00AD2760"/>
    <w:rsid w:val="00AD7D3E"/>
    <w:rsid w:val="00AE6332"/>
    <w:rsid w:val="00B02EB3"/>
    <w:rsid w:val="00B1288A"/>
    <w:rsid w:val="00B20487"/>
    <w:rsid w:val="00B27BEB"/>
    <w:rsid w:val="00B543C0"/>
    <w:rsid w:val="00B66ADB"/>
    <w:rsid w:val="00BD79B1"/>
    <w:rsid w:val="00BF24C0"/>
    <w:rsid w:val="00C20DA4"/>
    <w:rsid w:val="00C80962"/>
    <w:rsid w:val="00CA62BE"/>
    <w:rsid w:val="00CB3C5A"/>
    <w:rsid w:val="00CC6D2F"/>
    <w:rsid w:val="00D641D5"/>
    <w:rsid w:val="00D72ED9"/>
    <w:rsid w:val="00D77B35"/>
    <w:rsid w:val="00D86E46"/>
    <w:rsid w:val="00DB72EE"/>
    <w:rsid w:val="00E46E88"/>
    <w:rsid w:val="00E56B71"/>
    <w:rsid w:val="00E656CA"/>
    <w:rsid w:val="00E7617E"/>
    <w:rsid w:val="00E80247"/>
    <w:rsid w:val="00E91402"/>
    <w:rsid w:val="00EB2446"/>
    <w:rsid w:val="00EB2DFE"/>
    <w:rsid w:val="00ED5D26"/>
    <w:rsid w:val="00EF6047"/>
    <w:rsid w:val="00F21892"/>
    <w:rsid w:val="00F25091"/>
    <w:rsid w:val="00F2583E"/>
    <w:rsid w:val="00F321B5"/>
    <w:rsid w:val="00F90EBA"/>
    <w:rsid w:val="00FB1149"/>
    <w:rsid w:val="00FB67D0"/>
    <w:rsid w:val="00FB7480"/>
    <w:rsid w:val="00FB7741"/>
    <w:rsid w:val="00FC7A2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A51C784"/>
  <w15:docId w15:val="{488E8121-06B2-4B69-9A1C-9B49CE5A4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7D3E"/>
    <w:pPr>
      <w:ind w:left="720"/>
      <w:contextualSpacing/>
    </w:pPr>
  </w:style>
  <w:style w:type="character" w:styleId="Hyperlink">
    <w:name w:val="Hyperlink"/>
    <w:uiPriority w:val="99"/>
    <w:rsid w:val="00D72ED9"/>
    <w:rPr>
      <w:rFonts w:cs="Times New Roman"/>
      <w:color w:val="0000FF"/>
      <w:u w:val="single"/>
    </w:rPr>
  </w:style>
  <w:style w:type="paragraph" w:styleId="a4">
    <w:name w:val="header"/>
    <w:basedOn w:val="a"/>
    <w:link w:val="a5"/>
    <w:uiPriority w:val="99"/>
    <w:unhideWhenUsed/>
    <w:rsid w:val="00F25091"/>
    <w:pPr>
      <w:tabs>
        <w:tab w:val="center" w:pos="4153"/>
        <w:tab w:val="right" w:pos="8306"/>
      </w:tabs>
      <w:spacing w:after="0" w:line="240" w:lineRule="auto"/>
    </w:pPr>
  </w:style>
  <w:style w:type="character" w:customStyle="1" w:styleId="a5">
    <w:name w:val="כותרת עליונה תו"/>
    <w:basedOn w:val="a0"/>
    <w:link w:val="a4"/>
    <w:uiPriority w:val="99"/>
    <w:rsid w:val="00F25091"/>
  </w:style>
  <w:style w:type="paragraph" w:styleId="a6">
    <w:name w:val="footer"/>
    <w:basedOn w:val="a"/>
    <w:link w:val="a7"/>
    <w:uiPriority w:val="99"/>
    <w:unhideWhenUsed/>
    <w:rsid w:val="00F25091"/>
    <w:pPr>
      <w:tabs>
        <w:tab w:val="center" w:pos="4153"/>
        <w:tab w:val="right" w:pos="8306"/>
      </w:tabs>
      <w:spacing w:after="0" w:line="240" w:lineRule="auto"/>
    </w:pPr>
  </w:style>
  <w:style w:type="character" w:customStyle="1" w:styleId="a7">
    <w:name w:val="כותרת תחתונה תו"/>
    <w:basedOn w:val="a0"/>
    <w:link w:val="a6"/>
    <w:uiPriority w:val="99"/>
    <w:rsid w:val="00F25091"/>
  </w:style>
  <w:style w:type="paragraph" w:customStyle="1" w:styleId="1">
    <w:name w:val="סרגל1"/>
    <w:basedOn w:val="a"/>
    <w:rsid w:val="00CC6D2F"/>
    <w:pPr>
      <w:spacing w:before="120" w:after="0" w:line="240" w:lineRule="auto"/>
      <w:ind w:left="85" w:firstLine="425"/>
      <w:jc w:val="both"/>
    </w:pPr>
    <w:rPr>
      <w:rFonts w:ascii="Times New Roman" w:eastAsia="Times New Roman" w:hAnsi="Times New Roman" w:cs="David"/>
      <w:sz w:val="20"/>
      <w:szCs w:val="24"/>
      <w:lang w:eastAsia="he-IL"/>
    </w:rPr>
  </w:style>
  <w:style w:type="paragraph" w:styleId="a8">
    <w:name w:val="Revision"/>
    <w:hidden/>
    <w:uiPriority w:val="99"/>
    <w:semiHidden/>
    <w:rsid w:val="004865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hisdai@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99E1E-E512-4A05-BFA0-5EC49E5AC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1589</TotalTime>
  <Pages>7</Pages>
  <Words>2110</Words>
  <Characters>10550</Characters>
  <Application>Microsoft Office Word</Application>
  <DocSecurity>0</DocSecurity>
  <Lines>87</Lines>
  <Paragraphs>25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שמעון</cp:lastModifiedBy>
  <cp:revision>1</cp:revision>
  <cp:lastPrinted>2022-05-24T06:23:00Z</cp:lastPrinted>
  <dcterms:created xsi:type="dcterms:W3CDTF">2022-05-23T20:31:00Z</dcterms:created>
  <dcterms:modified xsi:type="dcterms:W3CDTF">2022-06-16T12:29:00Z</dcterms:modified>
</cp:coreProperties>
</file>